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03C5B" w14:textId="3E2EB668" w:rsidR="004378B3" w:rsidRPr="004378B3" w:rsidRDefault="004378B3">
      <w:pPr>
        <w:pStyle w:val="Nzev"/>
        <w:rPr>
          <w:sz w:val="32"/>
          <w:szCs w:val="32"/>
        </w:rPr>
      </w:pPr>
      <w:r w:rsidRPr="004378B3">
        <w:rPr>
          <w:sz w:val="32"/>
          <w:szCs w:val="32"/>
        </w:rPr>
        <w:t>Příloha č. 2</w:t>
      </w:r>
    </w:p>
    <w:p w14:paraId="3DE3D078" w14:textId="77777777" w:rsidR="004378B3" w:rsidRDefault="004378B3">
      <w:pPr>
        <w:pStyle w:val="Nzev"/>
      </w:pPr>
    </w:p>
    <w:p w14:paraId="3A5A4028" w14:textId="6C882441" w:rsidR="000D4AA0" w:rsidRDefault="00334BC6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>SLA</w:t>
      </w:r>
      <w:r>
        <w:fldChar w:fldCharType="end"/>
      </w:r>
    </w:p>
    <w:p w14:paraId="335C1872" w14:textId="77777777" w:rsidR="000D4AA0" w:rsidRDefault="000D4AA0">
      <w:pPr>
        <w:pStyle w:val="Zkladntext"/>
      </w:pPr>
    </w:p>
    <w:p w14:paraId="6F22A60D" w14:textId="77777777" w:rsidR="000D4AA0" w:rsidRDefault="00334BC6">
      <w:pPr>
        <w:pStyle w:val="Podnadpis"/>
      </w:pPr>
      <w:r>
        <w:t>Katalogové listy a definice SLA Informačního systému INFRA</w:t>
      </w:r>
      <w:r>
        <w:noBreakHyphen/>
        <w:t>FIM</w:t>
      </w:r>
    </w:p>
    <w:p w14:paraId="1F493C5B" w14:textId="77777777" w:rsidR="000D4AA0" w:rsidRDefault="000D4AA0">
      <w:pPr>
        <w:pStyle w:val="Zkladntext"/>
      </w:pPr>
    </w:p>
    <w:p w14:paraId="4659045E" w14:textId="77777777" w:rsidR="000D4AA0" w:rsidRDefault="000D4AA0">
      <w:pPr>
        <w:pStyle w:val="Zkladntext"/>
      </w:pPr>
    </w:p>
    <w:p w14:paraId="60095FA4" w14:textId="77777777" w:rsidR="000D4AA0" w:rsidRDefault="000D4AA0">
      <w:pPr>
        <w:pStyle w:val="Zkladntext"/>
      </w:pPr>
    </w:p>
    <w:p w14:paraId="62A6FA15" w14:textId="77777777" w:rsidR="000D4AA0" w:rsidRDefault="000D4AA0">
      <w:pPr>
        <w:pStyle w:val="Zkladntext"/>
      </w:pPr>
    </w:p>
    <w:p w14:paraId="3AD4D9DC" w14:textId="77777777" w:rsidR="000D4AA0" w:rsidRDefault="000D4AA0">
      <w:pPr>
        <w:pStyle w:val="Zkladntext"/>
      </w:pPr>
    </w:p>
    <w:p w14:paraId="228346B2" w14:textId="77777777" w:rsidR="000D4AA0" w:rsidRDefault="000D4AA0">
      <w:pPr>
        <w:pStyle w:val="Zkladntext"/>
      </w:pPr>
    </w:p>
    <w:p w14:paraId="213BEE23" w14:textId="77777777" w:rsidR="000D4AA0" w:rsidRDefault="000D4AA0">
      <w:pPr>
        <w:pStyle w:val="Zkladntext"/>
      </w:pPr>
    </w:p>
    <w:p w14:paraId="132B7588" w14:textId="77777777" w:rsidR="000D4AA0" w:rsidRDefault="000D4AA0">
      <w:pPr>
        <w:pStyle w:val="Zkladntext"/>
      </w:pPr>
    </w:p>
    <w:p w14:paraId="05489A75" w14:textId="77777777" w:rsidR="000D4AA0" w:rsidRDefault="000D4AA0">
      <w:pPr>
        <w:pStyle w:val="Zkladntext"/>
      </w:pPr>
    </w:p>
    <w:p w14:paraId="4D5A28E2" w14:textId="77777777" w:rsidR="000D4AA0" w:rsidRDefault="000D4AA0">
      <w:pPr>
        <w:pStyle w:val="Zkladntext"/>
      </w:pPr>
    </w:p>
    <w:p w14:paraId="16DF50A7" w14:textId="77777777" w:rsidR="000D4AA0" w:rsidRDefault="000D4AA0">
      <w:pPr>
        <w:pStyle w:val="Zkladntext"/>
      </w:pPr>
    </w:p>
    <w:p w14:paraId="1025D563" w14:textId="77777777" w:rsidR="000D4AA0" w:rsidRDefault="000D4AA0">
      <w:pPr>
        <w:pStyle w:val="Zkladntext"/>
      </w:pPr>
    </w:p>
    <w:p w14:paraId="1677EBB8" w14:textId="77777777" w:rsidR="000D4AA0" w:rsidRDefault="000D4AA0">
      <w:pPr>
        <w:pStyle w:val="Zkladntext"/>
      </w:pPr>
    </w:p>
    <w:p w14:paraId="119AA087" w14:textId="77777777" w:rsidR="000D4AA0" w:rsidRDefault="000D4AA0">
      <w:pPr>
        <w:sectPr w:rsidR="000D4AA0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1025680975"/>
        <w:docPartObj>
          <w:docPartGallery w:val="Table of Contents"/>
          <w:docPartUnique/>
        </w:docPartObj>
      </w:sdtPr>
      <w:sdtEndPr/>
      <w:sdtContent>
        <w:p w14:paraId="740D14BC" w14:textId="77777777" w:rsidR="000D4AA0" w:rsidRDefault="00334BC6">
          <w:pPr>
            <w:pStyle w:val="Hlavikaobsahu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6657380C" w14:textId="125D95A4" w:rsidR="00874E97" w:rsidRDefault="00334BC6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58974900" w:history="1">
            <w:r w:rsidR="00874E97" w:rsidRPr="00D56311">
              <w:rPr>
                <w:rStyle w:val="Hypertextovodkaz"/>
                <w:noProof/>
              </w:rPr>
              <w:t>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Katalogové listy a definice SLA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_Toc158974900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 w:rsidR="00874E97">
              <w:rPr>
                <w:noProof/>
              </w:rPr>
              <w:fldChar w:fldCharType="end"/>
            </w:r>
          </w:hyperlink>
        </w:p>
        <w:p w14:paraId="3B0E1D5F" w14:textId="2DD45375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1" w:history="1">
            <w:r w:rsidR="00874E97" w:rsidRPr="00D56311">
              <w:rPr>
                <w:rStyle w:val="Hypertextovodkaz"/>
                <w:noProof/>
              </w:rPr>
              <w:t>1.1.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koncových uživatelů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_Toc158974901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 w:rsidR="00874E97">
              <w:rPr>
                <w:noProof/>
              </w:rPr>
              <w:fldChar w:fldCharType="end"/>
            </w:r>
          </w:hyperlink>
        </w:p>
        <w:p w14:paraId="27898667" w14:textId="22C999D0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2" w:history="1">
            <w:r w:rsidR="00874E97" w:rsidRPr="00D56311">
              <w:rPr>
                <w:rStyle w:val="Hypertextovodkaz"/>
                <w:noProof/>
              </w:rPr>
              <w:t>1.2.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administrátora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_Toc158974902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4</w:t>
            </w:r>
            <w:r w:rsidR="00874E97">
              <w:rPr>
                <w:noProof/>
              </w:rPr>
              <w:fldChar w:fldCharType="end"/>
            </w:r>
          </w:hyperlink>
        </w:p>
        <w:p w14:paraId="61F5DC6E" w14:textId="3A4EEFE8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3" w:history="1">
            <w:r w:rsidR="00874E97" w:rsidRPr="00D56311">
              <w:rPr>
                <w:rStyle w:val="Hypertextovodkaz"/>
                <w:noProof/>
              </w:rPr>
              <w:t>1.3.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správce infrastruktury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_Toc158974903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5</w:t>
            </w:r>
            <w:r w:rsidR="00874E97">
              <w:rPr>
                <w:noProof/>
              </w:rPr>
              <w:fldChar w:fldCharType="end"/>
            </w:r>
          </w:hyperlink>
        </w:p>
        <w:p w14:paraId="30165EF3" w14:textId="413E0E07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4" w:history="1">
            <w:r w:rsidR="00874E97" w:rsidRPr="00D56311">
              <w:rPr>
                <w:rStyle w:val="Hypertextovodkaz"/>
                <w:noProof/>
              </w:rPr>
              <w:t>1.4.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Zpracování a aktualizace dokumentace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_Toc158974904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6</w:t>
            </w:r>
            <w:r w:rsidR="00874E97">
              <w:rPr>
                <w:noProof/>
              </w:rPr>
              <w:fldChar w:fldCharType="end"/>
            </w:r>
          </w:hyperlink>
        </w:p>
        <w:p w14:paraId="654554D6" w14:textId="2A960FE0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5" w:history="1">
            <w:r w:rsidR="00874E97" w:rsidRPr="00D56311">
              <w:rPr>
                <w:rStyle w:val="Hypertextovodkaz"/>
                <w:noProof/>
              </w:rPr>
              <w:t>1.5.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Základní školení uživatelů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_Toc158974905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7</w:t>
            </w:r>
            <w:r w:rsidR="00874E97">
              <w:rPr>
                <w:noProof/>
              </w:rPr>
              <w:fldChar w:fldCharType="end"/>
            </w:r>
          </w:hyperlink>
        </w:p>
        <w:p w14:paraId="2FD4774D" w14:textId="5DDA7E34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6" w:history="1">
            <w:r w:rsidR="00874E97" w:rsidRPr="00D56311">
              <w:rPr>
                <w:rStyle w:val="Hypertextovodkaz"/>
                <w:noProof/>
              </w:rPr>
              <w:t>1.6.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Školení administrátorů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8</w:t>
            </w:r>
            <w:r w:rsidR="00874E97">
              <w:rPr>
                <w:noProof/>
              </w:rPr>
              <w:fldChar w:fldCharType="end"/>
            </w:r>
          </w:hyperlink>
        </w:p>
        <w:p w14:paraId="04F18B7C" w14:textId="486AF571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7" w:history="1">
            <w:r w:rsidR="00874E97" w:rsidRPr="00D56311">
              <w:rPr>
                <w:rStyle w:val="Hypertextovodkaz"/>
                <w:noProof/>
              </w:rPr>
              <w:t>1.7.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Zpracování a úpravy dat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_Toc158974907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9</w:t>
            </w:r>
            <w:r w:rsidR="00874E97">
              <w:rPr>
                <w:noProof/>
              </w:rPr>
              <w:fldChar w:fldCharType="end"/>
            </w:r>
          </w:hyperlink>
        </w:p>
        <w:p w14:paraId="4180C49A" w14:textId="05887784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8" w:history="1">
            <w:r w:rsidR="00874E97" w:rsidRPr="00D56311">
              <w:rPr>
                <w:rStyle w:val="Hypertextovodkaz"/>
                <w:noProof/>
              </w:rPr>
              <w:t>1.8.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Řešení havárií aplikace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_Toc158974908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10</w:t>
            </w:r>
            <w:r w:rsidR="00874E97">
              <w:rPr>
                <w:noProof/>
              </w:rPr>
              <w:fldChar w:fldCharType="end"/>
            </w:r>
          </w:hyperlink>
        </w:p>
        <w:p w14:paraId="04031666" w14:textId="2DA07138" w:rsidR="00874E97" w:rsidRDefault="003C628F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9" w:history="1">
            <w:r w:rsidR="00874E97" w:rsidRPr="00D56311">
              <w:rPr>
                <w:rStyle w:val="Hypertextovodkaz"/>
                <w:noProof/>
              </w:rPr>
              <w:t>1.9.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Řešení bezpečnostních incidentů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_Toc158974909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11</w:t>
            </w:r>
            <w:r w:rsidR="00874E97">
              <w:rPr>
                <w:noProof/>
              </w:rPr>
              <w:fldChar w:fldCharType="end"/>
            </w:r>
          </w:hyperlink>
        </w:p>
        <w:p w14:paraId="057F015A" w14:textId="702276D9" w:rsidR="00874E97" w:rsidRDefault="00654596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instrText xml:space="preserve"> HYPERLINK \l "_Toc158974956" </w:instrText>
          </w:r>
          <w:r>
            <w:fldChar w:fldCharType="separate"/>
          </w:r>
          <w:r w:rsidR="00874E97" w:rsidRPr="00D56311">
            <w:rPr>
              <w:rStyle w:val="Hypertextovodkaz"/>
              <w:noProof/>
            </w:rPr>
            <w:t>1.10.</w:t>
          </w:r>
          <w:r w:rsidR="00874E97"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  <w:tab/>
          </w:r>
          <w:r w:rsidR="00874E97" w:rsidRPr="00D56311">
            <w:rPr>
              <w:rStyle w:val="Hypertextovodkaz"/>
              <w:noProof/>
            </w:rPr>
            <w:t xml:space="preserve">Vedení záznamů o vadách, haváriích a bezpečnostních incidentech a zjištěných zranitelnostech ze strany Objednatele tak ze strany </w:t>
          </w:r>
          <w:ins w:id="0" w:author="Kostelecká Miluše" w:date="2024-07-31T13:22:00Z">
            <w:r w:rsidR="00276CA7">
              <w:t>Poskytovatele</w:t>
            </w:r>
          </w:ins>
          <w:del w:id="1" w:author="Kostelecká Miluše" w:date="2024-07-31T13:22:00Z">
            <w:r w:rsidR="00874E97" w:rsidRPr="00D56311" w:rsidDel="00276CA7">
              <w:rPr>
                <w:rStyle w:val="Hypertextovodkaz"/>
                <w:noProof/>
              </w:rPr>
              <w:delText>Dodavatele</w:delText>
            </w:r>
          </w:del>
          <w:r w:rsidR="00874E97" w:rsidRPr="00D56311">
            <w:rPr>
              <w:rStyle w:val="Hypertextovodkaz"/>
              <w:noProof/>
            </w:rPr>
            <w:t>.</w:t>
          </w:r>
          <w:r w:rsidR="00874E97">
            <w:rPr>
              <w:noProof/>
            </w:rPr>
            <w:tab/>
          </w:r>
          <w:r w:rsidR="00874E97">
            <w:rPr>
              <w:noProof/>
            </w:rPr>
            <w:fldChar w:fldCharType="begin"/>
          </w:r>
          <w:r w:rsidR="00874E97">
            <w:rPr>
              <w:noProof/>
            </w:rPr>
            <w:instrText xml:space="preserve"> PAGEREF _Toc158974956 \h </w:instrText>
          </w:r>
          <w:r w:rsidR="00874E97">
            <w:rPr>
              <w:noProof/>
            </w:rPr>
          </w:r>
          <w:r w:rsidR="00874E97">
            <w:rPr>
              <w:noProof/>
            </w:rPr>
            <w:fldChar w:fldCharType="separate"/>
          </w:r>
          <w:r w:rsidR="008F44D2">
            <w:rPr>
              <w:noProof/>
            </w:rPr>
            <w:t>12</w:t>
          </w:r>
          <w:r w:rsidR="00874E97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14:paraId="7463994E" w14:textId="61CF43C3" w:rsidR="00874E97" w:rsidRDefault="003C628F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6" w:history="1">
            <w:r w:rsidR="00874E97" w:rsidRPr="00D56311">
              <w:rPr>
                <w:rStyle w:val="Hypertextovodkaz"/>
                <w:noProof/>
              </w:rPr>
              <w:t>1.11.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Realizace změn IS INFRA</w:t>
            </w:r>
            <w:r w:rsidR="00874E97" w:rsidRPr="00D56311">
              <w:rPr>
                <w:rStyle w:val="Hypertextovodkaz"/>
                <w:noProof/>
              </w:rPr>
              <w:noBreakHyphen/>
              <w:t>FIM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_Toc158975026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13</w:t>
            </w:r>
            <w:r w:rsidR="00874E97">
              <w:rPr>
                <w:noProof/>
              </w:rPr>
              <w:fldChar w:fldCharType="end"/>
            </w:r>
          </w:hyperlink>
        </w:p>
        <w:p w14:paraId="2BFD4DB5" w14:textId="6203A51D" w:rsidR="00874E97" w:rsidRDefault="003C628F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7" w:history="1">
            <w:r w:rsidR="00874E97" w:rsidRPr="00D56311">
              <w:rPr>
                <w:rStyle w:val="Hypertextovodkaz"/>
                <w:noProof/>
              </w:rPr>
              <w:t>1.12.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Distribuce nových verzí aplikace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_Toc158975027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14</w:t>
            </w:r>
            <w:r w:rsidR="00874E97">
              <w:rPr>
                <w:noProof/>
              </w:rPr>
              <w:fldChar w:fldCharType="end"/>
            </w:r>
          </w:hyperlink>
        </w:p>
        <w:p w14:paraId="55F23731" w14:textId="61ECA96C" w:rsidR="000D4AA0" w:rsidRDefault="00334BC6">
          <w:pPr>
            <w:pStyle w:val="Obsah3"/>
          </w:pPr>
          <w:r>
            <w:rPr>
              <w:rStyle w:val="IndexLink"/>
            </w:rPr>
            <w:fldChar w:fldCharType="end"/>
          </w:r>
        </w:p>
      </w:sdtContent>
    </w:sdt>
    <w:p w14:paraId="483C48D0" w14:textId="77777777" w:rsidR="000D4AA0" w:rsidRDefault="00334BC6">
      <w:pPr>
        <w:pStyle w:val="Zkladntext"/>
      </w:pPr>
      <w:r>
        <w:br w:type="page"/>
      </w:r>
    </w:p>
    <w:p w14:paraId="4BC2309F" w14:textId="77777777" w:rsidR="000D4AA0" w:rsidRDefault="00334BC6" w:rsidP="008F44D2">
      <w:pPr>
        <w:pStyle w:val="Nadpis3"/>
      </w:pPr>
      <w:bookmarkStart w:id="2" w:name="_Toc158974900"/>
      <w:r w:rsidRPr="00811723">
        <w:lastRenderedPageBreak/>
        <w:t>Katalogové</w:t>
      </w:r>
      <w:r>
        <w:t xml:space="preserve"> listy a definice SLA</w:t>
      </w:r>
      <w:bookmarkEnd w:id="2"/>
    </w:p>
    <w:p w14:paraId="73D03487" w14:textId="77777777" w:rsidR="000D4AA0" w:rsidRPr="00811723" w:rsidRDefault="00334BC6" w:rsidP="008F44D2">
      <w:pPr>
        <w:pStyle w:val="Nadpis4"/>
        <w:ind w:left="993" w:hanging="633"/>
      </w:pPr>
      <w:bookmarkStart w:id="3" w:name="_Toc158974901"/>
      <w:r w:rsidRPr="00811723">
        <w:t>Podpora koncových uživatelů</w:t>
      </w:r>
      <w:bookmarkEnd w:id="3"/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2270F5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7C070C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2DAC6DF2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FDA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DE56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</w:t>
            </w:r>
          </w:p>
        </w:tc>
      </w:tr>
      <w:tr w:rsidR="000D4AA0" w14:paraId="6C7C0069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BB8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D382" w14:textId="77777777" w:rsidR="000D4AA0" w:rsidRDefault="00334BC6">
            <w:pPr>
              <w:widowControl w:val="0"/>
            </w:pPr>
            <w:r>
              <w:t xml:space="preserve">Uživatelská podpora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1ED39BC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A258" w14:textId="103AFBDA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900E1" w14:textId="41DC9444" w:rsidR="000D4AA0" w:rsidRDefault="000D4AA0">
            <w:pPr>
              <w:widowControl w:val="0"/>
            </w:pPr>
          </w:p>
        </w:tc>
      </w:tr>
      <w:tr w:rsidR="000D4AA0" w14:paraId="55D7B8F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9A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3F14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_01_01</w:t>
            </w:r>
          </w:p>
        </w:tc>
      </w:tr>
      <w:tr w:rsidR="000D4AA0" w14:paraId="5214D79C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6EE9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ECDAA" w14:textId="77777777" w:rsidR="000D4AA0" w:rsidRDefault="00334BC6">
            <w:pPr>
              <w:widowControl w:val="0"/>
            </w:pPr>
            <w:r>
              <w:t>Podpora koncových uživatelů</w:t>
            </w:r>
          </w:p>
        </w:tc>
      </w:tr>
      <w:tr w:rsidR="000D4AA0" w14:paraId="18CBF3EF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A0683F" w14:textId="77777777" w:rsidR="000D4AA0" w:rsidRDefault="00334BC6">
            <w:pPr>
              <w:widowControl w:val="0"/>
              <w:rPr>
                <w:i/>
              </w:rPr>
            </w:pPr>
            <w:r>
              <w:t>Definice činnosti</w:t>
            </w:r>
          </w:p>
        </w:tc>
      </w:tr>
      <w:tr w:rsidR="000D4AA0" w14:paraId="7A7EA9E4" w14:textId="77777777">
        <w:trPr>
          <w:trHeight w:val="29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D065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C91DB" w14:textId="6507AE42" w:rsidR="000D4AA0" w:rsidRDefault="00334BC6">
            <w:pPr>
              <w:widowControl w:val="0"/>
            </w:pPr>
            <w:r>
              <w:t xml:space="preserve">Požadavek na uživatelskou podporu musí být zaznamenán v ServiceDesku </w:t>
            </w:r>
            <w:del w:id="4" w:author="Kostelecká Miluše" w:date="2024-07-31T13:09:00Z">
              <w:r w:rsidR="002C29D2" w:rsidDel="00E63CD3">
                <w:delText>Dodavatele</w:delText>
              </w:r>
            </w:del>
            <w:ins w:id="5" w:author="Kostelecká Miluše" w:date="2024-07-31T13:09:00Z">
              <w:r w:rsidR="00E63CD3">
                <w:t>Poskytovatele</w:t>
              </w:r>
            </w:ins>
            <w:r>
              <w:t>.</w:t>
            </w:r>
          </w:p>
          <w:p w14:paraId="1C9425E6" w14:textId="77777777" w:rsidR="000D4AA0" w:rsidRDefault="00334BC6">
            <w:pPr>
              <w:widowControl w:val="0"/>
            </w:pPr>
            <w:r>
              <w:t xml:space="preserve">Podpora uživatelů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je rozdělena na:</w:t>
            </w:r>
          </w:p>
        </w:tc>
      </w:tr>
      <w:tr w:rsidR="000D4AA0" w14:paraId="014D5D25" w14:textId="77777777">
        <w:trPr>
          <w:trHeight w:val="29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78A7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F497D01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Technická </w:t>
            </w:r>
            <w:proofErr w:type="gramStart"/>
            <w:r>
              <w:t>podpora - konzultace</w:t>
            </w:r>
            <w:proofErr w:type="gramEnd"/>
            <w:r>
              <w:t xml:space="preserve"> při závadách a modifikacích na HW a SW klientských stanic, které mají vliv na správnou funkci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69BE8478" w14:textId="77777777">
        <w:trPr>
          <w:trHeight w:val="55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F663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F24F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Metodická </w:t>
            </w:r>
            <w:proofErr w:type="gramStart"/>
            <w:r>
              <w:t>podpora - dotazy</w:t>
            </w:r>
            <w:proofErr w:type="gramEnd"/>
            <w:r>
              <w:t xml:space="preserve"> a náměty týkající se práce s 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, konzultace postupů při používání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3788F463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ECE7E4" w14:textId="77777777" w:rsidR="000D4AA0" w:rsidRDefault="00334BC6">
            <w:pPr>
              <w:widowControl w:val="0"/>
              <w:rPr>
                <w:i/>
              </w:rPr>
            </w:pPr>
            <w:r>
              <w:t>Parametry činnosti</w:t>
            </w:r>
          </w:p>
        </w:tc>
      </w:tr>
      <w:tr w:rsidR="000D4AA0" w14:paraId="0402C68E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5CA6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083F" w14:textId="6529F1CD" w:rsidR="000D4AA0" w:rsidRDefault="001C42A1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 w:rsidR="00600896">
              <w:t>6</w:t>
            </w:r>
            <w:r w:rsidR="00334BC6">
              <w:t>:00 hodin</w:t>
            </w:r>
          </w:p>
          <w:p w14:paraId="44D03EB7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5B7D2996" w14:textId="77777777">
        <w:trPr>
          <w:trHeight w:val="521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E16A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A9AC" w14:textId="08157D92" w:rsidR="000D4AA0" w:rsidRDefault="00334BC6" w:rsidP="00E63CD3">
            <w:pPr>
              <w:widowControl w:val="0"/>
            </w:pPr>
            <w:r>
              <w:t xml:space="preserve">Maximální doba reakce </w:t>
            </w:r>
            <w:del w:id="6" w:author="Kostelecká Miluše" w:date="2024-07-31T13:10:00Z">
              <w:r w:rsidDel="00E63CD3">
                <w:delText xml:space="preserve">Dodavatele </w:delText>
              </w:r>
            </w:del>
            <w:ins w:id="7" w:author="Kostelecká Miluše" w:date="2024-07-31T13:10:00Z">
              <w:r w:rsidR="00E63CD3">
                <w:t xml:space="preserve">Poskytovatele </w:t>
              </w:r>
            </w:ins>
            <w:r>
              <w:t xml:space="preserve">se počítá od okamžiku předání nahlášení požadavku v aplikaci ServiceDesk </w:t>
            </w:r>
            <w:ins w:id="8" w:author="Kostelecká Miluše" w:date="2024-07-31T09:07:00Z">
              <w:r w:rsidR="00654596">
                <w:t>(případně telefonicky hot line s dodatečným zapsáním v ServiceDesk) Poskytovateli</w:t>
              </w:r>
            </w:ins>
            <w:del w:id="9" w:author="Kostelecká Miluše" w:date="2024-07-31T09:07:00Z">
              <w:r w:rsidDel="00654596">
                <w:delText>Dodavateli</w:delText>
              </w:r>
            </w:del>
            <w:r>
              <w:t xml:space="preserve">. Maximální doba na vyřešení požadavku se počítá od okamžiku reakce </w:t>
            </w:r>
            <w:del w:id="10" w:author="Kostelecká Miluše" w:date="2024-07-31T13:10:00Z">
              <w:r w:rsidDel="00E63CD3">
                <w:delText>Dodavatele</w:delText>
              </w:r>
            </w:del>
            <w:ins w:id="11" w:author="Kostelecká Miluše" w:date="2024-07-31T13:10:00Z">
              <w:r w:rsidR="00E63CD3">
                <w:t xml:space="preserve">Poskytovatele </w:t>
              </w:r>
            </w:ins>
            <w:ins w:id="12" w:author="Kostelecká Miluše" w:date="2024-07-31T10:15:00Z">
              <w:r w:rsidR="006B1123">
                <w:t>v čase rozsahu poskytování služby</w:t>
              </w:r>
            </w:ins>
            <w:r>
              <w:t>.</w:t>
            </w:r>
            <w:ins w:id="13" w:author="Kostelecká Miluše" w:date="2024-07-31T10:16:00Z">
              <w:r w:rsidR="006B1123">
                <w:t xml:space="preserve"> Mimo tento čas se doba reakce a vyřešení požadavku nepočítá.</w:t>
              </w:r>
            </w:ins>
          </w:p>
        </w:tc>
      </w:tr>
      <w:tr w:rsidR="000D4AA0" w14:paraId="55F100B6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544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FC14FF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BE3A67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D34AFF" w14:textId="77777777" w:rsidR="000D4AA0" w:rsidRDefault="00334BC6">
            <w:pPr>
              <w:widowControl w:val="0"/>
            </w:pPr>
            <w:r>
              <w:t>Doba na vyřešení požadavku</w:t>
            </w:r>
          </w:p>
        </w:tc>
      </w:tr>
      <w:tr w:rsidR="000D4AA0" w14:paraId="644FB02C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2B6C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97E3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CE82" w14:textId="152E3498" w:rsidR="000D4AA0" w:rsidRDefault="004B1376">
            <w:pPr>
              <w:widowControl w:val="0"/>
            </w:pPr>
            <w:r>
              <w:t>4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3269" w14:textId="28A46D02" w:rsidR="000D4AA0" w:rsidRDefault="00334BC6">
            <w:pPr>
              <w:widowControl w:val="0"/>
            </w:pPr>
            <w:r>
              <w:t>1</w:t>
            </w:r>
            <w:r w:rsidR="001C42A1">
              <w:t>6</w:t>
            </w:r>
            <w:r>
              <w:t xml:space="preserve"> hodin</w:t>
            </w:r>
          </w:p>
        </w:tc>
      </w:tr>
      <w:tr w:rsidR="000D4AA0" w14:paraId="192C9C0C" w14:textId="77777777">
        <w:trPr>
          <w:trHeight w:val="28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7381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0ECE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C0BC" w14:textId="46F6ABA2" w:rsidR="000D4AA0" w:rsidRDefault="004B1376">
            <w:pPr>
              <w:widowControl w:val="0"/>
            </w:pPr>
            <w:r>
              <w:t>8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EC93" w14:textId="002351C1" w:rsidR="000D4AA0" w:rsidRDefault="008A6E32">
            <w:pPr>
              <w:widowControl w:val="0"/>
            </w:pPr>
            <w:r>
              <w:t>48</w:t>
            </w:r>
            <w:r w:rsidR="00334BC6">
              <w:t xml:space="preserve"> hodin</w:t>
            </w:r>
          </w:p>
        </w:tc>
      </w:tr>
      <w:tr w:rsidR="000D4AA0" w14:paraId="7C39BA90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2743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2A4E" w14:textId="5157BF2F" w:rsidR="000D4AA0" w:rsidRDefault="00334BC6">
            <w:pPr>
              <w:widowControl w:val="0"/>
            </w:pPr>
            <w:r>
              <w:t xml:space="preserve">ServiceDesk </w:t>
            </w:r>
            <w:ins w:id="14" w:author="Kostelecká Miluše" w:date="2024-07-31T13:10:00Z">
              <w:r w:rsidR="00E63CD3">
                <w:t>Poskytovatele</w:t>
              </w:r>
            </w:ins>
            <w:del w:id="15" w:author="Kostelecká Miluše" w:date="2024-07-31T13:10:00Z">
              <w:r w:rsidR="004B1376" w:rsidDel="00E63CD3">
                <w:delText>Dodavatele</w:delText>
              </w:r>
            </w:del>
          </w:p>
        </w:tc>
      </w:tr>
      <w:tr w:rsidR="000D4AA0" w14:paraId="48DDA0B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2A6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2E0FB" w14:textId="39865BEB" w:rsidR="000D4AA0" w:rsidRDefault="00334BC6" w:rsidP="00654596">
            <w:pPr>
              <w:widowControl w:val="0"/>
            </w:pPr>
            <w:r>
              <w:t xml:space="preserve">Výpis hlášení jednotlivých řešitelských skupin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v ServiceDesku </w:t>
            </w:r>
            <w:ins w:id="16" w:author="Kostelecká Miluše" w:date="2024-07-31T13:10:00Z">
              <w:r w:rsidR="00E63CD3">
                <w:t>Poskytovatele</w:t>
              </w:r>
            </w:ins>
            <w:del w:id="17" w:author="Kostelecká Miluše" w:date="2024-07-31T13:10:00Z">
              <w:r w:rsidR="004B1376" w:rsidDel="00E63CD3">
                <w:delText>Dodavatele</w:delText>
              </w:r>
            </w:del>
          </w:p>
        </w:tc>
      </w:tr>
      <w:tr w:rsidR="000D4AA0" w14:paraId="11D1EBDB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6AD09C" w14:textId="77777777" w:rsidR="000D4AA0" w:rsidRDefault="00334BC6">
            <w:pPr>
              <w:widowControl w:val="0"/>
              <w:rPr>
                <w:i/>
              </w:rPr>
            </w:pPr>
            <w:r>
              <w:t>Doplňující informace</w:t>
            </w:r>
          </w:p>
        </w:tc>
      </w:tr>
      <w:tr w:rsidR="000D4AA0" w14:paraId="5F1CF26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FBB6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25614" w14:textId="21BABC4E" w:rsidR="000D4AA0" w:rsidRDefault="00334BC6" w:rsidP="00F53A64">
            <w:pPr>
              <w:widowControl w:val="0"/>
            </w:pPr>
            <w:r>
              <w:t>Paušální čtvrtletní platba</w:t>
            </w:r>
            <w:ins w:id="18" w:author="Kostelecká Miluše" w:date="2024-07-31T12:59:00Z">
              <w:r w:rsidR="00F53A64">
                <w:t xml:space="preserve"> dle </w:t>
              </w:r>
            </w:ins>
            <w:ins w:id="19" w:author="Kostelecká Miluše" w:date="2024-07-31T13:04:00Z">
              <w:r w:rsidR="00F53A64">
                <w:t>položky č. 4 přílohy č. 4 této smlouvy.</w:t>
              </w:r>
            </w:ins>
          </w:p>
        </w:tc>
      </w:tr>
      <w:tr w:rsidR="000D4AA0" w14:paraId="6AFB43D8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7D9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F1A6" w14:textId="653218A4" w:rsidR="000D4AA0" w:rsidRDefault="00334BC6">
            <w:pPr>
              <w:widowControl w:val="0"/>
            </w:pPr>
            <w:r>
              <w:t xml:space="preserve">Registrované záznamy ze ServiceDesku </w:t>
            </w:r>
            <w:ins w:id="20" w:author="Kostelecká Miluše" w:date="2024-07-31T13:10:00Z">
              <w:r w:rsidR="00E63CD3">
                <w:t>Poskytovatele</w:t>
              </w:r>
            </w:ins>
            <w:del w:id="21" w:author="Kostelecká Miluše" w:date="2024-07-31T13:10:00Z">
              <w:r w:rsidR="004B1376" w:rsidDel="00E63CD3">
                <w:delText>Dodavatele</w:delText>
              </w:r>
            </w:del>
            <w:r>
              <w:t xml:space="preserve"> a oboustranně podepsaný Akceptační protokol.</w:t>
            </w:r>
          </w:p>
        </w:tc>
      </w:tr>
    </w:tbl>
    <w:p w14:paraId="4466ADCE" w14:textId="77777777" w:rsidR="000D4AA0" w:rsidRDefault="00334BC6">
      <w:pPr>
        <w:pStyle w:val="Zkladntext"/>
        <w:rPr>
          <w:rFonts w:ascii="Liberation Sans" w:eastAsia="Noto Sans CJK SC" w:hAnsi="Liberation Sans"/>
          <w:b/>
          <w:sz w:val="44"/>
          <w:szCs w:val="32"/>
        </w:rPr>
      </w:pPr>
      <w:r>
        <w:br w:type="page"/>
      </w:r>
    </w:p>
    <w:p w14:paraId="322686E3" w14:textId="77777777" w:rsidR="000D4AA0" w:rsidRDefault="00334BC6" w:rsidP="008F44D2">
      <w:pPr>
        <w:pStyle w:val="Nadpis4"/>
        <w:ind w:left="993" w:hanging="716"/>
      </w:pPr>
      <w:bookmarkStart w:id="22" w:name="_Toc158974902"/>
      <w:r>
        <w:lastRenderedPageBreak/>
        <w:t>Podpora administrátora</w:t>
      </w:r>
      <w:bookmarkEnd w:id="22"/>
    </w:p>
    <w:tbl>
      <w:tblPr>
        <w:tblpPr w:leftFromText="142" w:rightFromText="142" w:vertAnchor="text" w:horzAnchor="margin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39211673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17E25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551C3BA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1EC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B2CE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71A1756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BBE6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3EAC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2E6B2ABF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9B0" w14:textId="11EE2C4D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230E9" w14:textId="79264F53" w:rsidR="000D4AA0" w:rsidRDefault="000D4AA0">
            <w:pPr>
              <w:widowControl w:val="0"/>
            </w:pPr>
          </w:p>
        </w:tc>
      </w:tr>
      <w:tr w:rsidR="000D4AA0" w14:paraId="64B967A9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9B8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887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FIM_01_02</w:t>
            </w:r>
          </w:p>
        </w:tc>
      </w:tr>
      <w:tr w:rsidR="000D4AA0" w14:paraId="6644CC92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DF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B8F7" w14:textId="77777777" w:rsidR="000D4AA0" w:rsidRDefault="00334BC6">
            <w:pPr>
              <w:widowControl w:val="0"/>
            </w:pPr>
            <w:r>
              <w:t>Podpora administrátora IS INFRA</w:t>
            </w:r>
            <w:r>
              <w:noBreakHyphen/>
              <w:t>FIM</w:t>
            </w:r>
          </w:p>
        </w:tc>
      </w:tr>
      <w:tr w:rsidR="000D4AA0" w14:paraId="6C38A2AE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8EC28" w14:textId="77777777" w:rsidR="000D4AA0" w:rsidRDefault="00334BC6">
            <w:pPr>
              <w:widowControl w:val="0"/>
            </w:pPr>
            <w:r>
              <w:t>Definice činnosti</w:t>
            </w:r>
          </w:p>
        </w:tc>
      </w:tr>
      <w:tr w:rsidR="000D4AA0" w14:paraId="271EFF07" w14:textId="77777777" w:rsidTr="00C641E8">
        <w:trPr>
          <w:trHeight w:val="50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D9A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AEF65" w14:textId="713ABAC2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 xml:space="preserve">FIM musí být zaznamenán v ServiceDesku </w:t>
            </w:r>
            <w:ins w:id="23" w:author="Kostelecká Miluše" w:date="2024-07-31T13:10:00Z">
              <w:r w:rsidR="00E63CD3">
                <w:t>Poskytovatele</w:t>
              </w:r>
            </w:ins>
            <w:del w:id="24" w:author="Kostelecká Miluše" w:date="2024-07-31T13:10:00Z">
              <w:r w:rsidR="002C29D2" w:rsidDel="00E63CD3">
                <w:delText>Dodavatele</w:delText>
              </w:r>
            </w:del>
            <w:r>
              <w:t>.</w:t>
            </w:r>
          </w:p>
          <w:p w14:paraId="37FEE3D6" w14:textId="77777777" w:rsidR="000D4AA0" w:rsidRDefault="00334BC6">
            <w:pPr>
              <w:widowControl w:val="0"/>
            </w:pPr>
            <w:r>
              <w:t>Podpora administrátorů IS INFRA</w:t>
            </w:r>
            <w:r>
              <w:noBreakHyphen/>
              <w:t>FIM je rozdělena na:</w:t>
            </w:r>
          </w:p>
          <w:p w14:paraId="48776308" w14:textId="77777777" w:rsidR="000D4AA0" w:rsidRDefault="00334BC6">
            <w:pPr>
              <w:pStyle w:val="Odstavecseseznamem"/>
              <w:widowControl w:val="0"/>
              <w:numPr>
                <w:ilvl w:val="0"/>
                <w:numId w:val="3"/>
              </w:numPr>
            </w:pPr>
            <w:r>
              <w:t>Technická podpora - konzultace postupů při nastavení IS INFRA</w:t>
            </w:r>
            <w:r>
              <w:noBreakHyphen/>
              <w:t>FIM z pohledu administrátora aplikace, konzultace postupů při zpracování a výměně dat s externími IS, konzultace při řešení chyb a havárií IS INFRA</w:t>
            </w:r>
            <w:r>
              <w:noBreakHyphen/>
              <w:t>FIM, konzultace postupů při závadách a modifikacích na HW a SW klientských stanic</w:t>
            </w:r>
          </w:p>
        </w:tc>
      </w:tr>
      <w:tr w:rsidR="00C641E8" w14:paraId="0F5AC9B6" w14:textId="77777777" w:rsidTr="00C641E8">
        <w:trPr>
          <w:trHeight w:val="4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7034" w14:textId="77777777" w:rsidR="00C641E8" w:rsidRDefault="00C641E8" w:rsidP="00C641E8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71BA" w14:textId="115F5765" w:rsidR="00C641E8" w:rsidRDefault="00C641E8" w:rsidP="008F44D2">
            <w:pPr>
              <w:widowControl w:val="0"/>
              <w:ind w:left="360"/>
            </w:pPr>
            <w:r>
              <w:t>Metodická podpora dotazy a náměty týkající se metodického nastavení infrastrukturní části IS INFRA</w:t>
            </w:r>
            <w:r>
              <w:noBreakHyphen/>
              <w:t>FIM, konzultace a nastavení postupů při propojení s externími IS</w:t>
            </w:r>
          </w:p>
        </w:tc>
      </w:tr>
      <w:tr w:rsidR="00C641E8" w14:paraId="72070D80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F8F621" w14:textId="77777777" w:rsidR="00C641E8" w:rsidRDefault="00C641E8" w:rsidP="00C641E8">
            <w:pPr>
              <w:widowControl w:val="0"/>
            </w:pPr>
            <w:r>
              <w:t>Parametry činnosti</w:t>
            </w:r>
          </w:p>
        </w:tc>
      </w:tr>
      <w:tr w:rsidR="00C641E8" w14:paraId="5503BF4B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EC93" w14:textId="77777777" w:rsidR="00C641E8" w:rsidRDefault="00C641E8" w:rsidP="00C641E8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8DA8" w14:textId="0588F61E" w:rsidR="00C641E8" w:rsidRDefault="00C641E8" w:rsidP="00C641E8">
            <w:pPr>
              <w:widowControl w:val="0"/>
            </w:pPr>
            <w:r>
              <w:t>8 hodin x 5 dní v týdnu v čase od 08:00 do 16:00 hodin</w:t>
            </w:r>
          </w:p>
          <w:p w14:paraId="340C4019" w14:textId="77777777" w:rsidR="00C641E8" w:rsidRDefault="00C641E8" w:rsidP="00C641E8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C641E8" w14:paraId="7349B2DC" w14:textId="77777777" w:rsidTr="00C641E8">
        <w:trPr>
          <w:trHeight w:val="769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93A4" w14:textId="77777777" w:rsidR="00C641E8" w:rsidRDefault="00C641E8" w:rsidP="00C641E8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A391" w14:textId="711C1A9C" w:rsidR="00C641E8" w:rsidRDefault="00C641E8" w:rsidP="00C641E8">
            <w:pPr>
              <w:widowControl w:val="0"/>
            </w:pPr>
            <w:r>
              <w:t xml:space="preserve">Maximální doba reakce </w:t>
            </w:r>
            <w:ins w:id="25" w:author="Kostelecká Miluše" w:date="2024-07-31T13:10:00Z">
              <w:r w:rsidR="00E63CD3">
                <w:t>Poskytovatele</w:t>
              </w:r>
            </w:ins>
            <w:del w:id="26" w:author="Kostelecká Miluše" w:date="2024-07-31T13:10:00Z">
              <w:r w:rsidDel="00E63CD3">
                <w:delText>Dodavatele</w:delText>
              </w:r>
            </w:del>
            <w:r>
              <w:t xml:space="preserve"> se počítá od okamžiku předání požadavku v aplikaci ServiceDesk </w:t>
            </w:r>
            <w:ins w:id="27" w:author="Kostelecká Miluše" w:date="2024-07-31T13:10:00Z">
              <w:r w:rsidR="00E63CD3">
                <w:t>Poskytovatele</w:t>
              </w:r>
            </w:ins>
            <w:del w:id="28" w:author="Kostelecká Miluše" w:date="2024-07-31T13:10:00Z">
              <w:r w:rsidDel="00E63CD3">
                <w:delText>Dodavatele</w:delText>
              </w:r>
            </w:del>
            <w:r>
              <w:t xml:space="preserve">. Maximální doba na vyřešení požadavku se počítá od okamžiku reakce </w:t>
            </w:r>
            <w:ins w:id="29" w:author="Kostelecká Miluše" w:date="2024-07-31T13:10:00Z">
              <w:r w:rsidR="00E63CD3">
                <w:t>Poskytovatele</w:t>
              </w:r>
            </w:ins>
            <w:del w:id="30" w:author="Kostelecká Miluše" w:date="2024-07-31T13:10:00Z">
              <w:r w:rsidDel="00E63CD3">
                <w:delText>Dodavatele</w:delText>
              </w:r>
            </w:del>
            <w:r>
              <w:t>.</w:t>
            </w:r>
          </w:p>
        </w:tc>
      </w:tr>
      <w:tr w:rsidR="00C641E8" w14:paraId="08010C16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A32C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903B591" w14:textId="77777777" w:rsidR="00C641E8" w:rsidRDefault="00C641E8" w:rsidP="00C641E8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592269" w14:textId="4EEEEF29" w:rsidR="00C641E8" w:rsidRDefault="00C641E8" w:rsidP="00C641E8">
            <w:pPr>
              <w:widowControl w:val="0"/>
            </w:pPr>
            <w:r>
              <w:t xml:space="preserve">Doba reakce </w:t>
            </w:r>
            <w:ins w:id="31" w:author="Kostelecká Miluše" w:date="2024-07-31T13:22:00Z">
              <w:r w:rsidR="00276CA7">
                <w:t>Poskytovatele</w:t>
              </w:r>
            </w:ins>
            <w:del w:id="32" w:author="Kostelecká Miluše" w:date="2024-07-31T13:22:00Z">
              <w:r w:rsidDel="00276CA7">
                <w:delText>Dodavatele</w:delText>
              </w:r>
            </w:del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C8A12D3" w14:textId="77777777" w:rsidR="00C641E8" w:rsidRDefault="00C641E8" w:rsidP="00C641E8">
            <w:pPr>
              <w:widowControl w:val="0"/>
            </w:pPr>
            <w:r>
              <w:t>Doba vyřešení požadavku</w:t>
            </w:r>
          </w:p>
        </w:tc>
      </w:tr>
      <w:tr w:rsidR="00C641E8" w14:paraId="6D86170B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5CF8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59AE" w14:textId="77777777" w:rsidR="00C641E8" w:rsidRDefault="00C641E8" w:rsidP="00C641E8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D3BE8" w14:textId="7CE7F050" w:rsidR="00C641E8" w:rsidRDefault="00C641E8" w:rsidP="00C641E8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0900" w14:textId="68FB2445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6B5BD82E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FD3A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7A34" w14:textId="77777777" w:rsidR="00C641E8" w:rsidRDefault="00C641E8" w:rsidP="00C641E8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F873" w14:textId="05AB6AF9" w:rsidR="00C641E8" w:rsidRDefault="00C641E8" w:rsidP="00C641E8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52A2" w14:textId="1C338842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4B9796D8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59EB" w14:textId="77777777" w:rsidR="00C641E8" w:rsidRDefault="00C641E8" w:rsidP="00C641E8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353EE" w14:textId="56BE2E9F" w:rsidR="00C641E8" w:rsidRDefault="00C641E8" w:rsidP="00C641E8">
            <w:pPr>
              <w:widowControl w:val="0"/>
            </w:pPr>
            <w:r>
              <w:t xml:space="preserve">ServiceDesk </w:t>
            </w:r>
            <w:ins w:id="33" w:author="Kostelecká Miluše" w:date="2024-07-31T13:10:00Z">
              <w:r w:rsidR="00E63CD3">
                <w:t>Poskytovatele</w:t>
              </w:r>
            </w:ins>
            <w:del w:id="34" w:author="Kostelecká Miluše" w:date="2024-07-31T13:10:00Z">
              <w:r w:rsidDel="00E63CD3">
                <w:delText>Dodavatele</w:delText>
              </w:r>
            </w:del>
          </w:p>
        </w:tc>
      </w:tr>
      <w:tr w:rsidR="00C641E8" w14:paraId="160D34C0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BDF4" w14:textId="77777777" w:rsidR="00C641E8" w:rsidRDefault="00C641E8" w:rsidP="00C641E8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F92E" w14:textId="1F783D1E" w:rsidR="00C641E8" w:rsidRDefault="00C641E8" w:rsidP="00C641E8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35" w:author="Kostelecká Miluše" w:date="2024-07-31T13:10:00Z">
              <w:r w:rsidR="00E63CD3">
                <w:t>Poskytovatele</w:t>
              </w:r>
            </w:ins>
            <w:del w:id="36" w:author="Kostelecká Miluše" w:date="2024-07-31T13:10:00Z">
              <w:r w:rsidDel="00E63CD3">
                <w:delText>Dodavatele</w:delText>
              </w:r>
            </w:del>
          </w:p>
        </w:tc>
      </w:tr>
      <w:tr w:rsidR="00C641E8" w14:paraId="00DABDD6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AD77D4" w14:textId="77777777" w:rsidR="00C641E8" w:rsidRDefault="00C641E8" w:rsidP="00C641E8">
            <w:pPr>
              <w:widowControl w:val="0"/>
            </w:pPr>
            <w:r>
              <w:t>Doplňující informace</w:t>
            </w:r>
          </w:p>
        </w:tc>
      </w:tr>
      <w:tr w:rsidR="00C641E8" w14:paraId="56AA7481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6899" w14:textId="77777777" w:rsidR="00C641E8" w:rsidRDefault="00C641E8" w:rsidP="00C641E8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95B7" w14:textId="075E7056" w:rsidR="00C641E8" w:rsidRDefault="00C641E8" w:rsidP="00C641E8">
            <w:pPr>
              <w:widowControl w:val="0"/>
            </w:pPr>
            <w:r>
              <w:t xml:space="preserve">Paušální čtvrtletní </w:t>
            </w:r>
            <w:proofErr w:type="gramStart"/>
            <w:r>
              <w:t>platba</w:t>
            </w:r>
            <w:ins w:id="37" w:author="Kostelecká Miluše" w:date="2024-07-31T13:05:00Z">
              <w:r w:rsidR="00F53A64">
                <w:t xml:space="preserve">  dle</w:t>
              </w:r>
              <w:proofErr w:type="gramEnd"/>
              <w:r w:rsidR="00F53A64">
                <w:t xml:space="preserve"> položky č. 4 přílohy č. 4 této smlouvy.</w:t>
              </w:r>
            </w:ins>
          </w:p>
        </w:tc>
      </w:tr>
      <w:tr w:rsidR="00C641E8" w14:paraId="6D4673E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6FB3" w14:textId="77777777" w:rsidR="00C641E8" w:rsidRDefault="00C641E8" w:rsidP="00C641E8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0304" w14:textId="16787949" w:rsidR="00C641E8" w:rsidRDefault="00C641E8" w:rsidP="00C641E8">
            <w:pPr>
              <w:widowControl w:val="0"/>
            </w:pPr>
            <w:r>
              <w:t xml:space="preserve">Registrované záznamy ze ServiceDesku </w:t>
            </w:r>
            <w:ins w:id="38" w:author="Kostelecká Miluše" w:date="2024-07-31T13:11:00Z">
              <w:r w:rsidR="00E63CD3">
                <w:t>Poskytovatele</w:t>
              </w:r>
            </w:ins>
            <w:del w:id="39" w:author="Kostelecká Miluše" w:date="2024-07-31T13:11:00Z">
              <w:r w:rsidDel="00E63CD3">
                <w:delText>Objednatele</w:delText>
              </w:r>
            </w:del>
            <w:r>
              <w:t xml:space="preserve"> a oboustranně podepsaný Akceptační protokol.</w:t>
            </w:r>
          </w:p>
        </w:tc>
      </w:tr>
    </w:tbl>
    <w:p w14:paraId="42D8B796" w14:textId="77777777" w:rsidR="000D4AA0" w:rsidRDefault="00334BC6">
      <w:r>
        <w:br w:type="page"/>
      </w:r>
    </w:p>
    <w:p w14:paraId="0F07D388" w14:textId="77777777" w:rsidR="000D4AA0" w:rsidRDefault="00334BC6" w:rsidP="008F44D2">
      <w:pPr>
        <w:pStyle w:val="Nadpis4"/>
        <w:ind w:left="993" w:hanging="633"/>
      </w:pPr>
      <w:bookmarkStart w:id="40" w:name="_Toc158974903"/>
      <w:r>
        <w:lastRenderedPageBreak/>
        <w:t>Podpora správce infrastruktury</w:t>
      </w:r>
      <w:bookmarkEnd w:id="40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FDA417D" w14:textId="77777777">
        <w:tc>
          <w:tcPr>
            <w:tcW w:w="90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A4ABA4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AFDF57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F3B9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6EE2C2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2CC3259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BE6032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7D3E13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1A9B93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84C3CD" w14:textId="220C478E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587C0B" w14:textId="4C21E455" w:rsidR="000D4AA0" w:rsidRDefault="000D4AA0">
            <w:pPr>
              <w:widowControl w:val="0"/>
            </w:pPr>
          </w:p>
        </w:tc>
      </w:tr>
      <w:tr w:rsidR="000D4AA0" w14:paraId="76F3CB4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D72B55A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A41CD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FIM_01_03</w:t>
            </w:r>
          </w:p>
        </w:tc>
      </w:tr>
      <w:tr w:rsidR="000D4AA0" w14:paraId="63FF5FB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C98AAE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D9F7AD" w14:textId="77777777" w:rsidR="000D4AA0" w:rsidRDefault="00334BC6">
            <w:pPr>
              <w:widowControl w:val="0"/>
              <w:rPr>
                <w:b/>
              </w:rPr>
            </w:pPr>
            <w:r>
              <w:t>Podpora správce infrastruktury</w:t>
            </w:r>
          </w:p>
        </w:tc>
      </w:tr>
      <w:tr w:rsidR="000D4AA0" w14:paraId="0F5967E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7090032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456FBFD" w14:textId="77777777">
        <w:trPr>
          <w:trHeight w:val="50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F3549D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902137A" w14:textId="766071E6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 xml:space="preserve">FIM musí být zaznamenán v ServiceDesku </w:t>
            </w:r>
            <w:ins w:id="41" w:author="Kostelecká Miluše" w:date="2024-07-31T13:11:00Z">
              <w:r w:rsidR="00E63CD3">
                <w:t>Poskytovatele</w:t>
              </w:r>
            </w:ins>
            <w:del w:id="42" w:author="Kostelecká Miluše" w:date="2024-07-31T13:11:00Z">
              <w:r w:rsidR="00C641E8" w:rsidDel="00E63CD3">
                <w:delText>Dodavatele</w:delText>
              </w:r>
            </w:del>
            <w:r>
              <w:t>.</w:t>
            </w:r>
          </w:p>
          <w:p w14:paraId="3FB226AE" w14:textId="77777777" w:rsidR="000D4AA0" w:rsidRDefault="00334BC6">
            <w:pPr>
              <w:widowControl w:val="0"/>
            </w:pPr>
            <w:r>
              <w:t>Podpora správce infrastruktury IS INFRA</w:t>
            </w:r>
            <w:r>
              <w:noBreakHyphen/>
              <w:t>FIM je rozdělena na:</w:t>
            </w:r>
          </w:p>
          <w:p w14:paraId="3082C89D" w14:textId="77777777" w:rsidR="000D4AA0" w:rsidRDefault="00334BC6">
            <w:pPr>
              <w:pStyle w:val="Odstavecseseznamem"/>
              <w:widowControl w:val="0"/>
              <w:numPr>
                <w:ilvl w:val="0"/>
                <w:numId w:val="4"/>
              </w:numPr>
            </w:pPr>
            <w:r>
              <w:t>Technická podpora - konzultace postupů při nastavení infrastruktury IS INFRA</w:t>
            </w:r>
            <w:r>
              <w:noBreakHyphen/>
              <w:t>FIM z pohledu správce infrastruktury, konzultace při řešení chyb a havárií SW a HW, konzultace postupů při závadách a modifikacích na nastavení komunikačního rozhraní v souvislosti na infrastruktuře,</w:t>
            </w:r>
          </w:p>
        </w:tc>
      </w:tr>
      <w:tr w:rsidR="000D4AA0" w14:paraId="2429851A" w14:textId="77777777">
        <w:trPr>
          <w:trHeight w:val="499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0DE14B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8BF8F" w14:textId="69312BD4" w:rsidR="000D4AA0" w:rsidRDefault="000D4AA0" w:rsidP="008F44D2">
            <w:pPr>
              <w:widowControl w:val="0"/>
              <w:ind w:left="360"/>
            </w:pPr>
          </w:p>
        </w:tc>
      </w:tr>
      <w:tr w:rsidR="000D4AA0" w14:paraId="2FFEB879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7E3FA1A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6BD5484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F7CB8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48D903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0FB9F413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0730C620" w14:textId="77777777">
        <w:trPr>
          <w:trHeight w:val="76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042C1A7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0C193B" w14:textId="2863875E" w:rsidR="000D4AA0" w:rsidRDefault="00334BC6" w:rsidP="00E63CD3">
            <w:pPr>
              <w:widowControl w:val="0"/>
            </w:pPr>
            <w:r>
              <w:t xml:space="preserve">Maximální doba reakce </w:t>
            </w:r>
            <w:ins w:id="43" w:author="Kostelecká Miluše" w:date="2024-07-31T13:11:00Z">
              <w:r w:rsidR="00E63CD3">
                <w:t>Poskytovatele</w:t>
              </w:r>
            </w:ins>
            <w:del w:id="44" w:author="Kostelecká Miluše" w:date="2024-07-31T13:11:00Z">
              <w:r w:rsidDel="00E63CD3">
                <w:delText>Dodavatele</w:delText>
              </w:r>
            </w:del>
            <w:r>
              <w:t xml:space="preserve"> se počítá od okamžiku předání požadavku v aplikaci ServiceDesk </w:t>
            </w:r>
            <w:ins w:id="45" w:author="Kostelecká Miluše" w:date="2024-07-31T13:11:00Z">
              <w:r w:rsidR="00E63CD3">
                <w:t>Poskytovateli</w:t>
              </w:r>
            </w:ins>
            <w:del w:id="46" w:author="Kostelecká Miluše" w:date="2024-07-31T13:11:00Z">
              <w:r w:rsidDel="00E63CD3">
                <w:delText>Dodavateli</w:delText>
              </w:r>
            </w:del>
            <w:r>
              <w:t xml:space="preserve">. Maximální doba na vyřešení požadavku se počítá od okamžiku reakce </w:t>
            </w:r>
            <w:ins w:id="47" w:author="Kostelecká Miluše" w:date="2024-07-31T13:11:00Z">
              <w:r w:rsidR="00E63CD3">
                <w:t>Poskytovatele</w:t>
              </w:r>
            </w:ins>
            <w:del w:id="48" w:author="Kostelecká Miluše" w:date="2024-07-31T13:11:00Z">
              <w:r w:rsidDel="00E63CD3">
                <w:delText>Dodavatele</w:delText>
              </w:r>
            </w:del>
            <w:r>
              <w:t>.</w:t>
            </w:r>
          </w:p>
        </w:tc>
      </w:tr>
      <w:tr w:rsidR="000D4AA0" w14:paraId="3E2FAFC2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2D7D5B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D2F140D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42212AA3" w14:textId="15130F12" w:rsidR="000D4AA0" w:rsidRDefault="00334BC6">
            <w:pPr>
              <w:widowControl w:val="0"/>
            </w:pPr>
            <w:r>
              <w:t xml:space="preserve">Doba reakce </w:t>
            </w:r>
            <w:ins w:id="49" w:author="Kostelecká Miluše" w:date="2024-07-31T13:23:00Z">
              <w:r w:rsidR="00276CA7">
                <w:t>Poskytovatele</w:t>
              </w:r>
            </w:ins>
            <w:del w:id="50" w:author="Kostelecká Miluše" w:date="2024-07-31T13:23:00Z">
              <w:r w:rsidDel="00276CA7">
                <w:delText>Dodavatele</w:delText>
              </w:r>
            </w:del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0D6D890F" w14:textId="77777777" w:rsidR="000D4AA0" w:rsidRDefault="00334BC6">
            <w:pPr>
              <w:widowControl w:val="0"/>
            </w:pPr>
            <w:r>
              <w:t>Doba vyřešení požadavku</w:t>
            </w:r>
          </w:p>
        </w:tc>
      </w:tr>
      <w:tr w:rsidR="000D4AA0" w14:paraId="5726CA9D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6767ED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AEDD8E0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1A5D521" w14:textId="77777777" w:rsidR="000D4AA0" w:rsidRDefault="00334BC6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EE1EF6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F47A3BF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637BDA2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372A61A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5AFA68" w14:textId="77777777" w:rsidR="000D4AA0" w:rsidRDefault="00334BC6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451BC8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02C6C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61A151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766C7B" w14:textId="7150D894" w:rsidR="000D4AA0" w:rsidRDefault="00334BC6">
            <w:pPr>
              <w:widowControl w:val="0"/>
            </w:pPr>
            <w:r>
              <w:t xml:space="preserve">ServiceDesk </w:t>
            </w:r>
            <w:ins w:id="51" w:author="Kostelecká Miluše" w:date="2024-07-31T13:16:00Z">
              <w:r w:rsidR="00E63CD3">
                <w:t>Poskytovatele</w:t>
              </w:r>
            </w:ins>
            <w:del w:id="52" w:author="Kostelecká Miluše" w:date="2024-07-31T13:16:00Z">
              <w:r w:rsidDel="00E63CD3">
                <w:delText>Objednatele</w:delText>
              </w:r>
            </w:del>
          </w:p>
        </w:tc>
      </w:tr>
      <w:tr w:rsidR="000D4AA0" w14:paraId="4124B05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33EA46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35199E" w14:textId="7E7BB6C9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53" w:author="Kostelecká Miluše" w:date="2024-07-31T13:16:00Z">
              <w:r w:rsidR="00E63CD3">
                <w:t>Poskytovatele</w:t>
              </w:r>
            </w:ins>
            <w:del w:id="54" w:author="Kostelecká Miluše" w:date="2024-07-31T13:16:00Z">
              <w:r w:rsidDel="00E63CD3">
                <w:delText>Objednatele</w:delText>
              </w:r>
            </w:del>
          </w:p>
        </w:tc>
      </w:tr>
      <w:tr w:rsidR="000D4AA0" w14:paraId="37261C78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78CFF2C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088170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1EE72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95DE63" w14:textId="6C08B5DC" w:rsidR="000D4AA0" w:rsidRDefault="00334BC6">
            <w:pPr>
              <w:widowControl w:val="0"/>
            </w:pPr>
            <w:r>
              <w:t>Paušální čtvrtletní platba</w:t>
            </w:r>
            <w:ins w:id="55" w:author="Kostelecká Miluše" w:date="2024-07-31T13:05:00Z">
              <w:r w:rsidR="00F53A64">
                <w:t xml:space="preserve"> dle položky č. 4 přílohy č. 4 této smlouvy.</w:t>
              </w:r>
            </w:ins>
          </w:p>
        </w:tc>
      </w:tr>
      <w:tr w:rsidR="000D4AA0" w14:paraId="7F5A109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C20398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0D8CC" w14:textId="4606D7E1" w:rsidR="000D4AA0" w:rsidRDefault="00334BC6">
            <w:pPr>
              <w:widowControl w:val="0"/>
            </w:pPr>
            <w:r>
              <w:t xml:space="preserve">Registrované záznamy ze ServiceDesku </w:t>
            </w:r>
            <w:ins w:id="56" w:author="Kostelecká Miluše" w:date="2024-07-31T13:16:00Z">
              <w:r w:rsidR="00E63CD3">
                <w:t>Poskytovatele</w:t>
              </w:r>
            </w:ins>
            <w:del w:id="57" w:author="Kostelecká Miluše" w:date="2024-07-31T13:16:00Z">
              <w:r w:rsidDel="00E63CD3">
                <w:delText>Objednatele</w:delText>
              </w:r>
            </w:del>
            <w:r>
              <w:t xml:space="preserve"> a oboustranně podepsaný Akceptační protokol.</w:t>
            </w:r>
          </w:p>
        </w:tc>
      </w:tr>
    </w:tbl>
    <w:p w14:paraId="3D3BE5F2" w14:textId="77777777" w:rsidR="000D4AA0" w:rsidRDefault="00334BC6">
      <w:r>
        <w:br w:type="page"/>
      </w:r>
    </w:p>
    <w:p w14:paraId="3DF15473" w14:textId="77777777" w:rsidR="000D4AA0" w:rsidRDefault="00334BC6" w:rsidP="008F44D2">
      <w:pPr>
        <w:pStyle w:val="Nadpis4"/>
        <w:ind w:left="993" w:hanging="633"/>
      </w:pPr>
      <w:bookmarkStart w:id="58" w:name="_Toc158974904"/>
      <w:r>
        <w:lastRenderedPageBreak/>
        <w:t>Zpracování a aktualizace dokumentace</w:t>
      </w:r>
      <w:bookmarkEnd w:id="58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63564F19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E4189F4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067E07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255CDC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168112F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08AADA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C1AF08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8A9BE1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015600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33B761" w14:textId="1E6B52D6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0EEAE4" w14:textId="1655A806" w:rsidR="000D4AA0" w:rsidRDefault="000D4AA0">
            <w:pPr>
              <w:widowControl w:val="0"/>
            </w:pPr>
          </w:p>
        </w:tc>
      </w:tr>
      <w:tr w:rsidR="000D4AA0" w14:paraId="13C1909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6A69E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6CC4A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FIM_01_04</w:t>
            </w:r>
          </w:p>
        </w:tc>
      </w:tr>
      <w:tr w:rsidR="000D4AA0" w14:paraId="65C501E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3D4BAB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0C9BE3" w14:textId="77777777" w:rsidR="000D4AA0" w:rsidRDefault="00334BC6">
            <w:pPr>
              <w:widowControl w:val="0"/>
              <w:rPr>
                <w:b/>
              </w:rPr>
            </w:pPr>
            <w:r>
              <w:t>Zpracování a aktualizace dokumentace</w:t>
            </w:r>
          </w:p>
        </w:tc>
      </w:tr>
      <w:tr w:rsidR="000D4AA0" w14:paraId="3A08366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1E785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27B3B6F" w14:textId="77777777">
        <w:trPr>
          <w:trHeight w:val="307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1CA8B8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E8192BB" w14:textId="77777777" w:rsidR="000D4AA0" w:rsidRDefault="00334BC6">
            <w:pPr>
              <w:widowControl w:val="0"/>
            </w:pPr>
            <w:r>
              <w:t>Zpracování a aktualizace Provozní dokumentace:</w:t>
            </w:r>
          </w:p>
          <w:p w14:paraId="3BE6DB63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Požadavek se týká aktualizace veškeré Provozní dokumentace IS INFRA</w:t>
            </w:r>
            <w:r>
              <w:noBreakHyphen/>
              <w:t>FIM, tedy veškeré dokumentace vzniklé během implementace nebo podpory produktivního provozu a slouží k popisu stavu nebo fungování systému nebo k podpoře uživatelů při výkonu jejich povinností v systému.</w:t>
            </w:r>
          </w:p>
        </w:tc>
      </w:tr>
      <w:tr w:rsidR="000D4AA0" w14:paraId="654855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A3DC53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F9E9EE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3064C80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B19B46" w14:textId="27DFA609" w:rsidR="000D4AA0" w:rsidRDefault="00334BC6">
            <w:pPr>
              <w:widowControl w:val="0"/>
            </w:pPr>
            <w:r>
              <w:t>Průběžně</w:t>
            </w:r>
            <w:r w:rsidR="002B2A26">
              <w:t xml:space="preserve"> ve vazbě na uvolňované verze</w:t>
            </w:r>
          </w:p>
        </w:tc>
      </w:tr>
      <w:tr w:rsidR="000D4AA0" w14:paraId="0F4D5DDF" w14:textId="77777777">
        <w:trPr>
          <w:trHeight w:val="769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43C369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AC80C3" w14:textId="77777777" w:rsidR="000D4AA0" w:rsidRDefault="00334BC6">
            <w:pPr>
              <w:widowControl w:val="0"/>
            </w:pPr>
            <w:r>
              <w:t>Veškerá Provozní dokumentace musí být Objednavatelem schválena a musí být aktualizována před instalací aktualizované verze IS INFRA</w:t>
            </w:r>
            <w:r>
              <w:noBreakHyphen/>
              <w:t>FIM, infrastruktury nebo komunikačního rozhraní.</w:t>
            </w:r>
          </w:p>
          <w:p w14:paraId="19D4AF14" w14:textId="77777777" w:rsidR="000D4AA0" w:rsidRDefault="000D4AA0">
            <w:pPr>
              <w:widowControl w:val="0"/>
            </w:pPr>
          </w:p>
        </w:tc>
      </w:tr>
      <w:tr w:rsidR="000D4AA0" w14:paraId="0AC2E99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16F20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50C5D9" w14:textId="525FD6B5" w:rsidR="000D4AA0" w:rsidRDefault="00334BC6">
            <w:pPr>
              <w:widowControl w:val="0"/>
            </w:pPr>
            <w:r>
              <w:t xml:space="preserve">Společné souborové úložiště Objednatele, ServiceDesk </w:t>
            </w:r>
            <w:ins w:id="59" w:author="Kostelecká Miluše" w:date="2024-07-31T13:17:00Z">
              <w:r w:rsidR="00E63CD3">
                <w:t>Poskytovatele</w:t>
              </w:r>
            </w:ins>
            <w:del w:id="60" w:author="Kostelecká Miluše" w:date="2024-07-31T13:17:00Z">
              <w:r w:rsidR="00FB51E7" w:rsidDel="00E63CD3">
                <w:delText>Dodavatele</w:delText>
              </w:r>
            </w:del>
          </w:p>
        </w:tc>
      </w:tr>
      <w:tr w:rsidR="000D4AA0" w14:paraId="66D8E98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8895A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E135C6" w14:textId="16A48C4A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61" w:author="Kostelecká Miluše" w:date="2024-07-31T13:17:00Z">
              <w:r w:rsidR="00E63CD3">
                <w:t>Poskytovatele</w:t>
              </w:r>
            </w:ins>
            <w:del w:id="62" w:author="Kostelecká Miluše" w:date="2024-07-31T13:17:00Z">
              <w:r w:rsidR="00FB51E7" w:rsidDel="00E63CD3">
                <w:delText>Dodavatele</w:delText>
              </w:r>
            </w:del>
          </w:p>
        </w:tc>
      </w:tr>
      <w:tr w:rsidR="000D4AA0" w14:paraId="2665DBB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A84094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4E4C15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CA9CD6C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3A83F3" w14:textId="18C7772C" w:rsidR="000D4AA0" w:rsidRDefault="00334BC6" w:rsidP="00F53A64">
            <w:pPr>
              <w:widowControl w:val="0"/>
            </w:pPr>
            <w:r>
              <w:t>Paušální čtvrtletní platba</w:t>
            </w:r>
            <w:ins w:id="63" w:author="Kostelecká Miluše" w:date="2024-07-31T10:27:00Z">
              <w:r w:rsidR="00725588">
                <w:t xml:space="preserve"> </w:t>
              </w:r>
            </w:ins>
            <w:ins w:id="64" w:author="Kostelecká Miluše" w:date="2024-07-31T13:05:00Z">
              <w:r w:rsidR="00F53A64">
                <w:t>dle položky č. 4 přílohy č. 4 této smlouvy.</w:t>
              </w:r>
            </w:ins>
          </w:p>
        </w:tc>
      </w:tr>
      <w:tr w:rsidR="000D4AA0" w14:paraId="2DF5BD2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6DA0C0E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D730B" w14:textId="217F2809" w:rsidR="000D4AA0" w:rsidRDefault="00334BC6">
            <w:pPr>
              <w:widowControl w:val="0"/>
            </w:pPr>
            <w:r>
              <w:t xml:space="preserve">Požadavek na změnu včetně detailní specifikace, </w:t>
            </w:r>
            <w:del w:id="65" w:author="Kostelecká Miluše" w:date="2024-07-31T10:26:00Z">
              <w:r w:rsidDel="00725588">
                <w:delText xml:space="preserve">pracnosti v člověkohodinách </w:delText>
              </w:r>
            </w:del>
            <w:proofErr w:type="spellStart"/>
            <w:r>
              <w:t>a</w:t>
            </w:r>
            <w:del w:id="66" w:author="Kostelecká Miluše" w:date="2024-07-31T10:26:00Z">
              <w:r w:rsidDel="00725588">
                <w:delText xml:space="preserve"> </w:delText>
              </w:r>
            </w:del>
            <w:r>
              <w:t>harmonogramu</w:t>
            </w:r>
            <w:proofErr w:type="spellEnd"/>
            <w:r>
              <w:t xml:space="preserve">, registrovaný v aplikaci </w:t>
            </w:r>
            <w:r w:rsidRPr="00F53A64">
              <w:t>ServiceDesk a schválený dle ustanovení Smlouvy.</w:t>
            </w:r>
          </w:p>
          <w:p w14:paraId="6D032D82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476559DA" w14:textId="77777777" w:rsidR="000D4AA0" w:rsidRDefault="000D4AA0"/>
    <w:p w14:paraId="1634E93F" w14:textId="77777777" w:rsidR="000D4AA0" w:rsidRDefault="00334BC6">
      <w:r>
        <w:br w:type="page"/>
      </w:r>
    </w:p>
    <w:p w14:paraId="06E4E2B1" w14:textId="77777777" w:rsidR="000D4AA0" w:rsidRDefault="00334BC6" w:rsidP="008F44D2">
      <w:pPr>
        <w:pStyle w:val="Nadpis4"/>
        <w:ind w:left="993" w:hanging="633"/>
      </w:pPr>
      <w:bookmarkStart w:id="67" w:name="_Toc158974905"/>
      <w:r>
        <w:t>Základní školení uživatelů</w:t>
      </w:r>
      <w:bookmarkEnd w:id="67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4E7B1EF0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D95AB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44502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5EB6F3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9D7959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CD047B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67CF688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0AB50B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60B4826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5C9785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2D80D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FIM_02_01</w:t>
            </w:r>
          </w:p>
        </w:tc>
      </w:tr>
      <w:tr w:rsidR="000D4AA0" w14:paraId="437A4B5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FCBD5C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F92E85" w14:textId="77777777" w:rsidR="000D4AA0" w:rsidRDefault="00334BC6">
            <w:pPr>
              <w:widowControl w:val="0"/>
              <w:rPr>
                <w:b/>
              </w:rPr>
            </w:pPr>
            <w:r>
              <w:t>Základní školení uživatelů</w:t>
            </w:r>
          </w:p>
        </w:tc>
      </w:tr>
      <w:tr w:rsidR="000D4AA0" w14:paraId="1980B06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5A9AD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72C2ED8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8FC88E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B1D012E" w14:textId="3F157930" w:rsidR="000D4AA0" w:rsidRDefault="00334BC6" w:rsidP="0001546B">
            <w:pPr>
              <w:widowControl w:val="0"/>
            </w:pPr>
            <w:r>
              <w:t xml:space="preserve">Služba zahrnuje provádění školení v dohodnutém objemu dle požadavků Objednatele. Školení je prováděno v prostorách Objednatele. </w:t>
            </w:r>
            <w:del w:id="68" w:author="Kostelecká Miluše" w:date="2024-07-31T09:59:00Z">
              <w:r w:rsidDel="0001546B">
                <w:delText>(jeden den výuky je 6 hodin po 60 minutách)</w:delText>
              </w:r>
            </w:del>
          </w:p>
        </w:tc>
      </w:tr>
      <w:tr w:rsidR="000D4AA0" w14:paraId="4EAD4EB7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B1FD14D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45C989F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9B190D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C0EFB3F" w14:textId="6F8A59CE" w:rsidR="000D4AA0" w:rsidRDefault="00334BC6" w:rsidP="0001546B">
            <w:pPr>
              <w:widowControl w:val="0"/>
            </w:pPr>
            <w:del w:id="69" w:author="Kostelecká Miluše" w:date="2024-07-31T10:00:00Z">
              <w:r w:rsidDel="0001546B">
                <w:delText xml:space="preserve">Služba v rozsahu </w:delText>
              </w:r>
            </w:del>
            <w:ins w:id="70" w:author="Kostelecká Miluše" w:date="2024-07-31T09:59:00Z">
              <w:r w:rsidR="0001546B">
                <w:t xml:space="preserve">1 den výuky (MD) je 6 hodin po 60 minutách, </w:t>
              </w:r>
            </w:ins>
            <w:ins w:id="71" w:author="Kostelecká Miluše" w:date="2024-07-31T10:00:00Z">
              <w:r w:rsidR="0001546B">
                <w:t>celkem</w:t>
              </w:r>
            </w:ins>
            <w:ins w:id="72" w:author="Kostelecká Miluše" w:date="2024-07-31T09:59:00Z">
              <w:r w:rsidR="0001546B">
                <w:t xml:space="preserve"> 120 hodin </w:t>
              </w:r>
            </w:ins>
            <w:ins w:id="73" w:author="Kostelecká Miluše" w:date="2024-07-31T10:00:00Z">
              <w:r w:rsidR="0001546B">
                <w:t>á 60 minut</w:t>
              </w:r>
            </w:ins>
            <w:del w:id="74" w:author="Kostelecká Miluše" w:date="2024-07-31T09:59:00Z">
              <w:r w:rsidDel="0001546B">
                <w:delText>max. 30 uživatelů</w:delText>
              </w:r>
            </w:del>
            <w:del w:id="75" w:author="Kostelecká Miluše" w:date="2024-07-31T09:32:00Z">
              <w:r w:rsidDel="004F29C6">
                <w:delText xml:space="preserve"> a min. 5 dní</w:delText>
              </w:r>
            </w:del>
            <w:r>
              <w:t>.</w:t>
            </w:r>
          </w:p>
        </w:tc>
      </w:tr>
      <w:tr w:rsidR="000D4AA0" w14:paraId="7233E83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FBF6A2D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593430" w14:textId="2A82B1D7" w:rsidR="000D4AA0" w:rsidRDefault="00334BC6">
            <w:pPr>
              <w:widowControl w:val="0"/>
            </w:pPr>
            <w:r>
              <w:t xml:space="preserve">Prostory Objednatele, ServiceDesk </w:t>
            </w:r>
            <w:ins w:id="76" w:author="Kostelecká Miluše" w:date="2024-07-31T13:17:00Z">
              <w:r w:rsidR="00E63CD3">
                <w:t>Poskytovatele</w:t>
              </w:r>
            </w:ins>
            <w:del w:id="77" w:author="Kostelecká Miluše" w:date="2024-07-31T13:17:00Z">
              <w:r w:rsidR="003904DB" w:rsidDel="00E63CD3">
                <w:delText>Dodavatele</w:delText>
              </w:r>
            </w:del>
          </w:p>
        </w:tc>
      </w:tr>
      <w:tr w:rsidR="000D4AA0" w14:paraId="799FECE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61149F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60F4E6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4EDE0C9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75123FB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6C7717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96678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0EA25A" w14:textId="45B908FB" w:rsidR="000D4AA0" w:rsidRDefault="00334BC6" w:rsidP="00F53A64">
            <w:pPr>
              <w:widowControl w:val="0"/>
            </w:pPr>
            <w:del w:id="78" w:author="Kostelecká Miluše" w:date="2024-07-31T09:11:00Z">
              <w:r w:rsidRPr="00FF6B54" w:rsidDel="00B24FCA">
                <w:rPr>
                  <w:highlight w:val="yellow"/>
                  <w:rPrChange w:id="79" w:author="Kostelecká Miluše" w:date="2024-07-30T14:32:00Z">
                    <w:rPr/>
                  </w:rPrChange>
                </w:rPr>
                <w:delText>Dle smlouvy 3.1. - Předem schválená časová dotace</w:delText>
              </w:r>
            </w:del>
            <w:ins w:id="80" w:author="Kostelecká Miluše" w:date="2024-07-31T09:22:00Z">
              <w:r w:rsidR="0027686E">
                <w:rPr>
                  <w:highlight w:val="yellow"/>
                </w:rPr>
                <w:t xml:space="preserve"> </w:t>
              </w:r>
            </w:ins>
            <w:ins w:id="81" w:author="Kostelecká Miluše" w:date="2024-07-31T13:05:00Z">
              <w:r w:rsidR="00F53A64">
                <w:t>Dle položky č. 2 přílohy č. 4 této smlouvy.</w:t>
              </w:r>
            </w:ins>
          </w:p>
        </w:tc>
      </w:tr>
      <w:tr w:rsidR="000D4AA0" w14:paraId="0454F41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FC51507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C4685D" w14:textId="77C5F680" w:rsidR="000D4AA0" w:rsidDel="00B24FCA" w:rsidRDefault="00334BC6">
            <w:pPr>
              <w:widowControl w:val="0"/>
              <w:rPr>
                <w:del w:id="82" w:author="Kostelecká Miluše" w:date="2024-07-31T09:20:00Z"/>
              </w:rPr>
            </w:pPr>
            <w:del w:id="83" w:author="Kostelecká Miluše" w:date="2024-07-31T09:20:00Z">
              <w:r w:rsidDel="00B24FCA">
                <w:delText>Požadavek na změnu včetně detailní specifikace, pracnosti v člověkohodinách a harmonogramu, registrovaný v aplikaci ServiceDesk a schválený dle ustanovení Smlouvy.</w:delText>
              </w:r>
            </w:del>
          </w:p>
          <w:p w14:paraId="27E481D1" w14:textId="60317CC5" w:rsidR="000D4AA0" w:rsidRDefault="00334BC6">
            <w:pPr>
              <w:widowControl w:val="0"/>
            </w:pPr>
            <w:del w:id="84" w:author="Kostelecká Miluše" w:date="2024-07-31T09:20:00Z">
              <w:r w:rsidDel="00B24FCA">
                <w:delText>Odsouhlasený Akceptační protokol, postup dle ustanovení Smlouvy.</w:delText>
              </w:r>
            </w:del>
            <w:ins w:id="85" w:author="Kostelecká Miluše" w:date="2024-07-31T09:20:00Z">
              <w:r w:rsidR="00B24FCA">
                <w:t xml:space="preserve">Prezenční listina a </w:t>
              </w:r>
            </w:ins>
            <w:ins w:id="86" w:author="Kostelecká Miluše" w:date="2024-07-31T09:21:00Z">
              <w:r w:rsidR="00B24FCA">
                <w:t xml:space="preserve">podrobný </w:t>
              </w:r>
            </w:ins>
            <w:ins w:id="87" w:author="Kostelecká Miluše" w:date="2024-07-31T09:20:00Z">
              <w:r w:rsidR="00B24FCA">
                <w:t xml:space="preserve">záznam </w:t>
              </w:r>
            </w:ins>
            <w:ins w:id="88" w:author="Kostelecká Miluše" w:date="2024-07-31T09:21:00Z">
              <w:r w:rsidR="00B24FCA">
                <w:t xml:space="preserve">o provedeném školení </w:t>
              </w:r>
            </w:ins>
            <w:ins w:id="89" w:author="Kostelecká Miluše" w:date="2024-07-31T09:20:00Z">
              <w:r w:rsidR="00B24FCA">
                <w:t>v</w:t>
              </w:r>
            </w:ins>
            <w:ins w:id="90" w:author="Kostelecká Miluše" w:date="2024-07-31T09:21:00Z">
              <w:r w:rsidR="00B24FCA">
                <w:t> </w:t>
              </w:r>
              <w:proofErr w:type="spellStart"/>
              <w:r w:rsidR="00B24FCA">
                <w:t>ServisDesk</w:t>
              </w:r>
              <w:proofErr w:type="spellEnd"/>
              <w:r w:rsidR="00B24FCA">
                <w:t xml:space="preserve"> schválený dle ustanovení Smlouvy.</w:t>
              </w:r>
            </w:ins>
          </w:p>
        </w:tc>
      </w:tr>
    </w:tbl>
    <w:p w14:paraId="4A24BC92" w14:textId="77777777" w:rsidR="000D4AA0" w:rsidRDefault="000D4AA0"/>
    <w:p w14:paraId="7E62F8F0" w14:textId="77777777" w:rsidR="000D4AA0" w:rsidRDefault="00334BC6">
      <w:r>
        <w:br w:type="page"/>
      </w:r>
    </w:p>
    <w:p w14:paraId="35F50F77" w14:textId="77777777" w:rsidR="000D4AA0" w:rsidRDefault="00334BC6" w:rsidP="008F44D2">
      <w:pPr>
        <w:pStyle w:val="Nadpis4"/>
        <w:ind w:left="993" w:hanging="633"/>
      </w:pPr>
      <w:bookmarkStart w:id="91" w:name="_Toc158974906"/>
      <w:r>
        <w:t>Školení administrátorů</w:t>
      </w:r>
      <w:bookmarkEnd w:id="91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7D7CE047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5F20E0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AE9C7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AB4F8C2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B7F2C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6EA6F5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91F30F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2649CF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41B7223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ABEB1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BCAFF5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FIM_02_03</w:t>
            </w:r>
          </w:p>
        </w:tc>
      </w:tr>
      <w:tr w:rsidR="000D4AA0" w14:paraId="153ACA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A7A9F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310FE0" w14:textId="77777777" w:rsidR="000D4AA0" w:rsidRDefault="00334BC6">
            <w:pPr>
              <w:widowControl w:val="0"/>
              <w:rPr>
                <w:b/>
              </w:rPr>
            </w:pPr>
            <w:r>
              <w:t>Školení administrátorů</w:t>
            </w:r>
          </w:p>
        </w:tc>
      </w:tr>
      <w:tr w:rsidR="000D4AA0" w14:paraId="2E410408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B71F7ED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4E92CFB7" w14:textId="77777777">
        <w:trPr>
          <w:trHeight w:val="1106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F4484F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2ACE9D1" w14:textId="6D51BC40" w:rsidR="000D4AA0" w:rsidRDefault="00334BC6" w:rsidP="0001546B">
            <w:pPr>
              <w:widowControl w:val="0"/>
            </w:pPr>
            <w:r>
              <w:t>Služba zahrnuje provádění školení v dohodnutém objemu dle požadavků Objednatele. Školení je prováděno v prostorách Objednatele.</w:t>
            </w:r>
            <w:del w:id="92" w:author="Kostelecká Miluše" w:date="2024-07-31T10:01:00Z">
              <w:r w:rsidDel="0001546B">
                <w:delText>(jeden den výuky je 6 hodin po 60 minutách)</w:delText>
              </w:r>
            </w:del>
          </w:p>
        </w:tc>
      </w:tr>
      <w:tr w:rsidR="000D4AA0" w14:paraId="799D604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13782AF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E80CB8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840CAB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6370B9" w14:textId="45FB988D" w:rsidR="000D4AA0" w:rsidRDefault="0001546B">
            <w:pPr>
              <w:pStyle w:val="Odstavecseseznamem"/>
              <w:widowControl w:val="0"/>
              <w:numPr>
                <w:ilvl w:val="0"/>
                <w:numId w:val="11"/>
              </w:numPr>
              <w:rPr>
                <w:ins w:id="93" w:author="Kostelecká Miluše" w:date="2024-07-31T10:02:00Z"/>
              </w:rPr>
              <w:pPrChange w:id="94" w:author="Kostelecká Miluše" w:date="2024-07-31T10:02:00Z">
                <w:pPr>
                  <w:widowControl w:val="0"/>
                </w:pPr>
              </w:pPrChange>
            </w:pPr>
            <w:ins w:id="95" w:author="Kostelecká Miluše" w:date="2024-07-31T10:01:00Z">
              <w:r>
                <w:t>1 den výuky (MD)</w:t>
              </w:r>
            </w:ins>
            <w:ins w:id="96" w:author="Kostelecká Miluše" w:date="2024-07-31T10:02:00Z">
              <w:r>
                <w:t xml:space="preserve"> školení administrátorů</w:t>
              </w:r>
            </w:ins>
            <w:ins w:id="97" w:author="Kostelecká Miluše" w:date="2024-07-31T10:01:00Z">
              <w:r>
                <w:t xml:space="preserve"> je 6 hodin po 60 minutách, celkem 120 hodin á 60 minut</w:t>
              </w:r>
            </w:ins>
            <w:del w:id="98" w:author="Kostelecká Miluše" w:date="2024-07-31T10:01:00Z">
              <w:r w:rsidR="00334BC6" w:rsidDel="0001546B">
                <w:delText>Služba v rozsahu max. 3 uživatelů</w:delText>
              </w:r>
            </w:del>
            <w:del w:id="99" w:author="Kostelecká Miluše" w:date="2024-07-31T09:33:00Z">
              <w:r w:rsidR="00334BC6" w:rsidDel="004F29C6">
                <w:delText xml:space="preserve"> a min. 5 dní</w:delText>
              </w:r>
            </w:del>
            <w:del w:id="100" w:author="Kostelecká Miluše" w:date="2024-07-31T10:01:00Z">
              <w:r w:rsidR="00334BC6" w:rsidDel="0001546B">
                <w:delText>.</w:delText>
              </w:r>
            </w:del>
          </w:p>
          <w:p w14:paraId="55E6B37E" w14:textId="617E226F" w:rsidR="0001546B" w:rsidRDefault="0001546B">
            <w:pPr>
              <w:pStyle w:val="Odstavecseseznamem"/>
              <w:widowControl w:val="0"/>
              <w:numPr>
                <w:ilvl w:val="0"/>
                <w:numId w:val="11"/>
              </w:numPr>
              <w:pPrChange w:id="101" w:author="Kostelecká Miluše" w:date="2024-07-31T10:03:00Z">
                <w:pPr>
                  <w:widowControl w:val="0"/>
                </w:pPr>
              </w:pPrChange>
            </w:pPr>
            <w:ins w:id="102" w:author="Kostelecká Miluše" w:date="2024-07-31T10:02:00Z">
              <w:r>
                <w:t xml:space="preserve">1 den výuky (MD) </w:t>
              </w:r>
            </w:ins>
            <w:ins w:id="103" w:author="Kostelecká Miluše" w:date="2024-07-31T10:03:00Z">
              <w:r>
                <w:t>po dobu migrace a implementace d</w:t>
              </w:r>
              <w:r w:rsidRPr="0001546B">
                <w:rPr>
                  <w:sz w:val="22"/>
                  <w:szCs w:val="22"/>
                </w:rPr>
                <w:t xml:space="preserve">le potřeb uvedených etap </w:t>
              </w:r>
            </w:ins>
            <w:ins w:id="104" w:author="Kostelecká Miluše" w:date="2024-07-31T10:02:00Z">
              <w:r>
                <w:t>je 6 hodin po 60 minutách, celkem 120 hodin á 60 minut</w:t>
              </w:r>
            </w:ins>
          </w:p>
        </w:tc>
      </w:tr>
      <w:tr w:rsidR="000D4AA0" w14:paraId="029BF8C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0CE350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797C22" w14:textId="29DC2E98" w:rsidR="000D4AA0" w:rsidRDefault="00334BC6">
            <w:pPr>
              <w:widowControl w:val="0"/>
            </w:pPr>
            <w:r>
              <w:t xml:space="preserve">Prostory Objednatele, ServiceDesk </w:t>
            </w:r>
            <w:ins w:id="105" w:author="Kostelecká Miluše" w:date="2024-07-31T13:17:00Z">
              <w:r w:rsidR="00E63CD3">
                <w:t>Poskytovatele</w:t>
              </w:r>
            </w:ins>
            <w:del w:id="106" w:author="Kostelecká Miluše" w:date="2024-07-31T13:17:00Z">
              <w:r w:rsidR="00255853" w:rsidDel="00E63CD3">
                <w:delText>Dodavatele</w:delText>
              </w:r>
            </w:del>
          </w:p>
        </w:tc>
      </w:tr>
      <w:tr w:rsidR="000D4AA0" w14:paraId="22BC02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4A478C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BA8639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6E6E6F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1CA716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77299412" w14:textId="77777777">
        <w:trPr>
          <w:trHeight w:val="712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B9CE29" w14:textId="77777777" w:rsidR="000D4AA0" w:rsidRPr="00200126" w:rsidRDefault="00334BC6">
            <w:pPr>
              <w:widowControl w:val="0"/>
              <w:rPr>
                <w:highlight w:val="yellow"/>
                <w:rPrChange w:id="107" w:author="Kostelecká Miluše" w:date="2024-07-30T15:12:00Z">
                  <w:rPr/>
                </w:rPrChange>
              </w:rPr>
            </w:pPr>
            <w:r w:rsidRPr="00200126">
              <w:rPr>
                <w:highlight w:val="yellow"/>
                <w:rPrChange w:id="108" w:author="Kostelecká Miluše" w:date="2024-07-30T15:12:00Z">
                  <w:rPr/>
                </w:rPrChange>
              </w:rP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26CA3E" w14:textId="7FB37293" w:rsidR="000D4AA0" w:rsidRPr="00200126" w:rsidRDefault="00334BC6" w:rsidP="00F53A64">
            <w:pPr>
              <w:widowControl w:val="0"/>
              <w:rPr>
                <w:highlight w:val="yellow"/>
                <w:rPrChange w:id="109" w:author="Kostelecká Miluše" w:date="2024-07-30T15:12:00Z">
                  <w:rPr/>
                </w:rPrChange>
              </w:rPr>
            </w:pPr>
            <w:del w:id="110" w:author="Kostelecká Miluše" w:date="2024-07-31T09:14:00Z">
              <w:r w:rsidRPr="00200126" w:rsidDel="00B24FCA">
                <w:rPr>
                  <w:highlight w:val="yellow"/>
                  <w:rPrChange w:id="111" w:author="Kostelecká Miluše" w:date="2024-07-30T15:12:00Z">
                    <w:rPr/>
                  </w:rPrChange>
                </w:rPr>
                <w:delText>Dle smlouvy 3.1. - Předem schválená časová dotace</w:delText>
              </w:r>
            </w:del>
            <w:ins w:id="112" w:author="Kostelecká Miluše" w:date="2024-07-31T13:06:00Z">
              <w:r w:rsidR="00F53A64">
                <w:t xml:space="preserve"> Dle položky č. 2 přílohy č. 4 této smlouvy.</w:t>
              </w:r>
            </w:ins>
          </w:p>
        </w:tc>
      </w:tr>
      <w:tr w:rsidR="000D4AA0" w14:paraId="02436A9A" w14:textId="77777777">
        <w:trPr>
          <w:trHeight w:val="1274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12277F2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026B3" w14:textId="11E36EDC" w:rsidR="000D4AA0" w:rsidDel="0027686E" w:rsidRDefault="0027686E">
            <w:pPr>
              <w:widowControl w:val="0"/>
              <w:rPr>
                <w:del w:id="113" w:author="Kostelecká Miluše" w:date="2024-07-31T09:22:00Z"/>
              </w:rPr>
            </w:pPr>
            <w:ins w:id="114" w:author="Kostelecká Miluše" w:date="2024-07-31T09:22:00Z">
              <w:r>
                <w:t>Prezenční listina a podrobný záznam o provedeném školení v </w:t>
              </w:r>
              <w:proofErr w:type="spellStart"/>
              <w:r>
                <w:t>ServisDesk</w:t>
              </w:r>
              <w:proofErr w:type="spellEnd"/>
              <w:r>
                <w:t xml:space="preserve"> schválený dle ustanovení Smlouvy.</w:t>
              </w:r>
            </w:ins>
            <w:del w:id="115" w:author="Kostelecká Miluše" w:date="2024-07-31T09:22:00Z">
              <w:r w:rsidR="00334BC6" w:rsidDel="0027686E">
                <w:delText>Požadavek na změnu včetně detailní specifikace, pracnosti v člověkohodinách a harmonogramu, registrovaný v aplikaci ServiceDesk a schválený dle ustanovení Smlouvy.</w:delText>
              </w:r>
            </w:del>
          </w:p>
          <w:p w14:paraId="6DB98C2C" w14:textId="49A31EDA" w:rsidR="000D4AA0" w:rsidRDefault="00334BC6">
            <w:pPr>
              <w:widowControl w:val="0"/>
            </w:pPr>
            <w:del w:id="116" w:author="Kostelecká Miluše" w:date="2024-07-31T09:22:00Z">
              <w:r w:rsidDel="0027686E">
                <w:delText>Odsouhlasený Akceptační protokol, postup dle ustanovení Smlouvy.</w:delText>
              </w:r>
            </w:del>
          </w:p>
        </w:tc>
      </w:tr>
    </w:tbl>
    <w:p w14:paraId="6F5D37BC" w14:textId="77777777" w:rsidR="000D4AA0" w:rsidRDefault="000D4AA0"/>
    <w:p w14:paraId="6630246D" w14:textId="77777777" w:rsidR="000D4AA0" w:rsidRDefault="00334BC6">
      <w:r>
        <w:br w:type="page"/>
      </w:r>
    </w:p>
    <w:p w14:paraId="5E191285" w14:textId="77777777" w:rsidR="000D4AA0" w:rsidRDefault="00334BC6" w:rsidP="008F44D2">
      <w:pPr>
        <w:pStyle w:val="Nadpis4"/>
        <w:ind w:left="993" w:hanging="633"/>
      </w:pPr>
      <w:bookmarkStart w:id="117" w:name="_Toc158974907"/>
      <w:r>
        <w:t>Zpracování a úpravy dat</w:t>
      </w:r>
      <w:bookmarkEnd w:id="117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2892D873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865B7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77B84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868BBF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ABF24E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3E36D5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8A8970D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B7A4B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ECF133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8B8B517" w14:textId="3D4635BA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0819B5" w14:textId="4987E461" w:rsidR="000D4AA0" w:rsidRDefault="000D4AA0">
            <w:pPr>
              <w:widowControl w:val="0"/>
            </w:pPr>
          </w:p>
        </w:tc>
      </w:tr>
      <w:tr w:rsidR="000D4AA0" w14:paraId="3762B12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21E6E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A2DF70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FIM_03_01</w:t>
            </w:r>
          </w:p>
        </w:tc>
      </w:tr>
      <w:tr w:rsidR="000D4AA0" w14:paraId="3DE57EA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03289AB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D84BED" w14:textId="77777777" w:rsidR="000D4AA0" w:rsidRDefault="00334BC6">
            <w:pPr>
              <w:widowControl w:val="0"/>
              <w:rPr>
                <w:b/>
              </w:rPr>
            </w:pPr>
            <w:r>
              <w:t>Zpracování a úpravy dat</w:t>
            </w:r>
          </w:p>
        </w:tc>
      </w:tr>
      <w:tr w:rsidR="000D4AA0" w14:paraId="33EAD97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839291C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52B31D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A63A5E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B1A1D90" w14:textId="28C8B9F7" w:rsidR="000D4AA0" w:rsidRDefault="00334BC6">
            <w:pPr>
              <w:widowControl w:val="0"/>
            </w:pPr>
            <w:r>
              <w:t xml:space="preserve">Pracovník </w:t>
            </w:r>
            <w:ins w:id="118" w:author="Kostelecká Miluše" w:date="2024-07-31T13:18:00Z">
              <w:r w:rsidR="00E63CD3">
                <w:t>Poskytovatele</w:t>
              </w:r>
            </w:ins>
            <w:del w:id="119" w:author="Kostelecká Miluše" w:date="2024-07-31T13:18:00Z">
              <w:r w:rsidDel="00E63CD3">
                <w:delText>Dodavatele</w:delText>
              </w:r>
            </w:del>
            <w:r>
              <w:t xml:space="preserve"> provádí pro Objednatele na základě požadavků registrovaných v aplikaci ServiceDesk jednorázové nastavení rutinních zpracování a úpravy dat včetně výstupů dat.</w:t>
            </w:r>
          </w:p>
          <w:p w14:paraId="23ECE8FE" w14:textId="1D8513AC" w:rsidR="000D4AA0" w:rsidRDefault="00334BC6">
            <w:pPr>
              <w:widowControl w:val="0"/>
            </w:pPr>
            <w:r>
              <w:t xml:space="preserve">Pracovník </w:t>
            </w:r>
            <w:ins w:id="120" w:author="Kostelecká Miluše" w:date="2024-07-31T13:18:00Z">
              <w:r w:rsidR="00E63CD3">
                <w:t>Poskytovatele</w:t>
              </w:r>
            </w:ins>
            <w:del w:id="121" w:author="Kostelecká Miluše" w:date="2024-07-31T13:18:00Z">
              <w:r w:rsidDel="00E63CD3">
                <w:delText>Dodavatele</w:delText>
              </w:r>
            </w:del>
            <w:r>
              <w:t xml:space="preserve"> provádí dle požadavků Objednatele opravy dat, které nemají charakter chyb (např. oprava chybných dat vložených do systému uživateli) a v termínech stanovených Objednavatelem.</w:t>
            </w:r>
            <w:ins w:id="122" w:author="Kostelecká Miluše" w:date="2024-07-31T10:40:00Z">
              <w:r w:rsidR="00B62EFF">
                <w:t xml:space="preserve"> Nejedná se o migraci.</w:t>
              </w:r>
            </w:ins>
          </w:p>
        </w:tc>
      </w:tr>
      <w:tr w:rsidR="000D4AA0" w14:paraId="44B251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773829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5492D22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DBC5C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4002CC" w14:textId="31F11276" w:rsidR="000D4AA0" w:rsidRDefault="003F0D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53B7FDDC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36ADF8A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F94742A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3934DE" w14:textId="40604B98" w:rsidR="000D4AA0" w:rsidRDefault="00334BC6">
            <w:pPr>
              <w:widowControl w:val="0"/>
            </w:pPr>
            <w:r>
              <w:t xml:space="preserve">ServiceDesk </w:t>
            </w:r>
            <w:ins w:id="123" w:author="Kostelecká Miluše" w:date="2024-07-31T13:18:00Z">
              <w:r w:rsidR="00E63CD3">
                <w:t>Poskytovatele</w:t>
              </w:r>
            </w:ins>
            <w:del w:id="124" w:author="Kostelecká Miluše" w:date="2024-07-31T13:18:00Z">
              <w:r w:rsidR="003F0D58" w:rsidDel="00E63CD3">
                <w:delText>Dodavatele</w:delText>
              </w:r>
            </w:del>
          </w:p>
        </w:tc>
      </w:tr>
      <w:tr w:rsidR="000D4AA0" w14:paraId="127EE57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29B806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859A58" w14:textId="4ACFB02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125" w:author="Kostelecká Miluše" w:date="2024-07-31T13:18:00Z">
              <w:r w:rsidR="00E63CD3">
                <w:t>Poskytovatele</w:t>
              </w:r>
            </w:ins>
            <w:del w:id="126" w:author="Kostelecká Miluše" w:date="2024-07-31T13:18:00Z">
              <w:r w:rsidR="003F0D58" w:rsidDel="00E63CD3">
                <w:delText>Dodavatele</w:delText>
              </w:r>
            </w:del>
          </w:p>
        </w:tc>
      </w:tr>
      <w:tr w:rsidR="000D4AA0" w14:paraId="27E9D1F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9366C69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C7F35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02982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7577BB" w14:textId="117659A7" w:rsidR="000D4AA0" w:rsidRDefault="00334BC6" w:rsidP="00F53A64">
            <w:pPr>
              <w:widowControl w:val="0"/>
            </w:pPr>
            <w:del w:id="127" w:author="Kostelecká Miluše" w:date="2024-07-31T10:41:00Z">
              <w:r w:rsidDel="00B62EFF">
                <w:delText xml:space="preserve">Paušální čtvrtletní </w:delText>
              </w:r>
            </w:del>
            <w:ins w:id="128" w:author="Kostelecká Miluše" w:date="2024-07-31T13:06:00Z">
              <w:r w:rsidR="00F53A64">
                <w:t xml:space="preserve"> Dle položky č. 3 přílohy č. 4 této smlouvy.</w:t>
              </w:r>
            </w:ins>
            <w:del w:id="129" w:author="Kostelecká Miluše" w:date="2024-07-31T10:41:00Z">
              <w:r w:rsidDel="00B62EFF">
                <w:delText>platba</w:delText>
              </w:r>
            </w:del>
          </w:p>
        </w:tc>
      </w:tr>
      <w:tr w:rsidR="000D4AA0" w14:paraId="743149D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735216F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506B4D" w14:textId="592B0E7B" w:rsidR="000D4AA0" w:rsidRDefault="00334BC6">
            <w:pPr>
              <w:widowControl w:val="0"/>
            </w:pPr>
            <w:r>
              <w:t xml:space="preserve">Registrované záznamy ze ServiceDesku </w:t>
            </w:r>
            <w:ins w:id="130" w:author="Kostelecká Miluše" w:date="2024-07-31T13:18:00Z">
              <w:r w:rsidR="00E63CD3">
                <w:t>Poskytovatele</w:t>
              </w:r>
            </w:ins>
            <w:del w:id="131" w:author="Kostelecká Miluše" w:date="2024-07-31T13:18:00Z">
              <w:r w:rsidR="003F0D58" w:rsidDel="00E63CD3">
                <w:delText>Dodavatele</w:delText>
              </w:r>
            </w:del>
            <w:r>
              <w:t xml:space="preserve"> a oboustranně podepsaný Akceptační protokol.</w:t>
            </w:r>
          </w:p>
        </w:tc>
      </w:tr>
    </w:tbl>
    <w:p w14:paraId="21EB2B14" w14:textId="77777777" w:rsidR="000D4AA0" w:rsidRDefault="00334BC6">
      <w:r>
        <w:br w:type="page"/>
      </w:r>
    </w:p>
    <w:p w14:paraId="55E073E8" w14:textId="43946F4B" w:rsidR="000D4AA0" w:rsidRDefault="00334BC6" w:rsidP="008F44D2">
      <w:pPr>
        <w:pStyle w:val="Nadpis4"/>
        <w:ind w:left="993" w:hanging="633"/>
      </w:pPr>
      <w:bookmarkStart w:id="132" w:name="_Toc158974908"/>
      <w:r>
        <w:t>Řešení havárií aplikace</w:t>
      </w:r>
      <w:bookmarkEnd w:id="132"/>
      <w:r>
        <w:t xml:space="preserve"> </w:t>
      </w:r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1118"/>
        <w:gridCol w:w="2978"/>
        <w:gridCol w:w="2707"/>
      </w:tblGrid>
      <w:tr w:rsidR="000D4AA0" w14:paraId="7F7C9F31" w14:textId="77777777" w:rsidTr="00ED0301">
        <w:tc>
          <w:tcPr>
            <w:tcW w:w="907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ECB7CB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Katalogový list Služby</w:t>
            </w:r>
          </w:p>
        </w:tc>
      </w:tr>
      <w:tr w:rsidR="000D4AA0" w14:paraId="5D5A5750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F420C5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9A1D1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0AEA2102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DD48A1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C2F2D2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7D03C6D7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0FE7A" w14:textId="307E5EFF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2F635D" w14:textId="7B0F32CD" w:rsidR="000D4AA0" w:rsidRDefault="000D4AA0">
            <w:pPr>
              <w:widowControl w:val="0"/>
            </w:pPr>
          </w:p>
        </w:tc>
      </w:tr>
      <w:tr w:rsidR="000D4AA0" w14:paraId="0B5DDF6E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F0211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313F7F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FIM_03_02</w:t>
            </w:r>
          </w:p>
        </w:tc>
      </w:tr>
      <w:tr w:rsidR="000D4AA0" w14:paraId="6F2DFC0F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512ED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47ECA91" w14:textId="77777777" w:rsidR="000D4AA0" w:rsidRDefault="00334BC6">
            <w:pPr>
              <w:widowControl w:val="0"/>
              <w:rPr>
                <w:b/>
              </w:rPr>
            </w:pPr>
            <w:r>
              <w:t>Řešení havárií aplikace spadajících do záruky Díla</w:t>
            </w:r>
          </w:p>
        </w:tc>
      </w:tr>
      <w:tr w:rsidR="000D4AA0" w14:paraId="70C12A6C" w14:textId="77777777" w:rsidTr="00ED0301">
        <w:tc>
          <w:tcPr>
            <w:tcW w:w="90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22BAE0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12BBBA5A" w14:textId="77777777" w:rsidTr="00ED0301">
        <w:trPr>
          <w:trHeight w:val="79"/>
        </w:trPr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D855B2F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007EDEB" w14:textId="77777777" w:rsidR="000D4AA0" w:rsidRDefault="00334BC6">
            <w:pPr>
              <w:widowControl w:val="0"/>
            </w:pPr>
            <w:r>
              <w:t>Realizace veškerých činností vedoucí k odstranění havárií (incidentů a vad díla) aplikační části IS INFRA</w:t>
            </w:r>
            <w:r>
              <w:noBreakHyphen/>
              <w:t>FIM.</w:t>
            </w:r>
          </w:p>
          <w:p w14:paraId="4BFC8195" w14:textId="14A66D0C" w:rsidR="000D4AA0" w:rsidRDefault="00334BC6">
            <w:pPr>
              <w:widowControl w:val="0"/>
            </w:pPr>
            <w:r>
              <w:t xml:space="preserve">Maximální doba reakce </w:t>
            </w:r>
            <w:del w:id="133" w:author="Kostelecká Miluše" w:date="2024-07-30T15:51:00Z">
              <w:r w:rsidDel="008D296C">
                <w:delText xml:space="preserve">Dodavatele </w:delText>
              </w:r>
            </w:del>
            <w:ins w:id="134" w:author="Kostelecká Miluše" w:date="2024-07-30T15:51:00Z">
              <w:r w:rsidR="008D296C">
                <w:t xml:space="preserve">Poskytovatele </w:t>
              </w:r>
            </w:ins>
            <w:r>
              <w:t xml:space="preserve">se počítá od okamžiku předání nahlášení závady v aplikaci ServiceDesk </w:t>
            </w:r>
            <w:del w:id="135" w:author="Kostelecká Miluše" w:date="2024-07-30T15:51:00Z">
              <w:r w:rsidDel="008D296C">
                <w:delText>Dodavateli</w:delText>
              </w:r>
            </w:del>
            <w:ins w:id="136" w:author="Kostelecká Miluše" w:date="2024-07-30T15:51:00Z">
              <w:r w:rsidR="008D296C">
                <w:t>Poskytovateli</w:t>
              </w:r>
            </w:ins>
            <w:r>
              <w:t xml:space="preserve">. Maximální doba na odstranění závady akceptaci se počítá od okamžiku reakce </w:t>
            </w:r>
            <w:del w:id="137" w:author="Kostelecká Miluše" w:date="2024-07-30T15:51:00Z">
              <w:r w:rsidDel="008D296C">
                <w:delText>Dodavatele</w:delText>
              </w:r>
            </w:del>
            <w:ins w:id="138" w:author="Kostelecká Miluše" w:date="2024-07-30T15:51:00Z">
              <w:r w:rsidR="008D296C">
                <w:t>Poskytovatele</w:t>
              </w:r>
            </w:ins>
            <w:r>
              <w:t>. Za odstranění závady se považuje stav obnovení původní funkčnosti IS INFRA</w:t>
            </w:r>
            <w:r>
              <w:noBreakHyphen/>
              <w:t>FIM nebo uvedení do stavu splňujícího definici závady kategorie C. U závady typu C se za odstranění závady považuje úplné vyřešení požadavku Objednatele.</w:t>
            </w:r>
          </w:p>
          <w:p w14:paraId="3906E4BD" w14:textId="7AF25C51" w:rsidR="00840F5B" w:rsidRDefault="00840F5B">
            <w:pPr>
              <w:widowControl w:val="0"/>
              <w:rPr>
                <w:ins w:id="139" w:author="Kostelecká Miluše" w:date="2024-07-30T14:06:00Z"/>
              </w:rPr>
            </w:pPr>
            <w:r>
              <w:t>A</w:t>
            </w:r>
            <w:ins w:id="140" w:author="Kostelecká Miluše" w:date="2024-07-30T14:06:00Z">
              <w:r w:rsidR="009D00C1">
                <w:t>.1</w:t>
              </w:r>
            </w:ins>
            <w:r>
              <w:t xml:space="preserve"> – plná nefunkčnost IS</w:t>
            </w:r>
          </w:p>
          <w:p w14:paraId="3ECC95FF" w14:textId="4FB4392E" w:rsidR="009D00C1" w:rsidRDefault="009D00C1">
            <w:pPr>
              <w:widowControl w:val="0"/>
            </w:pPr>
            <w:proofErr w:type="gramStart"/>
            <w:ins w:id="141" w:author="Kostelecká Miluše" w:date="2024-07-30T14:06:00Z">
              <w:r>
                <w:t>A.2  -</w:t>
              </w:r>
              <w:proofErr w:type="gramEnd"/>
              <w:r>
                <w:t xml:space="preserve"> data GPS, výkonové podklady – dostupnost dat</w:t>
              </w:r>
            </w:ins>
          </w:p>
          <w:p w14:paraId="08A4934B" w14:textId="4B6D5340" w:rsidR="00840F5B" w:rsidRDefault="00840F5B">
            <w:pPr>
              <w:widowControl w:val="0"/>
            </w:pPr>
            <w:r>
              <w:t xml:space="preserve">B – částečná nefunkčnost omezující </w:t>
            </w:r>
            <w:r w:rsidR="00D66E1C">
              <w:t xml:space="preserve">plné </w:t>
            </w:r>
            <w:r>
              <w:t>využívání IS</w:t>
            </w:r>
          </w:p>
          <w:p w14:paraId="0FB058BA" w14:textId="77777777" w:rsidR="00840F5B" w:rsidRDefault="00840F5B">
            <w:pPr>
              <w:widowControl w:val="0"/>
            </w:pPr>
            <w:r>
              <w:t>C – dílčí nefunkčnost nebránící využívání IS</w:t>
            </w:r>
          </w:p>
          <w:p w14:paraId="0B3F3407" w14:textId="397FE007" w:rsidR="00D83EBB" w:rsidRDefault="00D83EBB" w:rsidP="009D00C1">
            <w:pPr>
              <w:widowControl w:val="0"/>
            </w:pPr>
            <w:del w:id="142" w:author="Kostelecká Miluše" w:date="2024-07-30T14:06:00Z">
              <w:r w:rsidDel="009D00C1">
                <w:delText>D – data GPS, výkonové podklady – dostupnost dat</w:delText>
              </w:r>
            </w:del>
          </w:p>
        </w:tc>
      </w:tr>
      <w:tr w:rsidR="00ED0301" w14:paraId="08F65BC2" w14:textId="77777777" w:rsidTr="00ED0301">
        <w:trPr>
          <w:trHeight w:val="76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6" w:space="0" w:color="000000"/>
            </w:tcBorders>
          </w:tcPr>
          <w:p w14:paraId="46E8BEF3" w14:textId="77777777" w:rsidR="00ED0301" w:rsidRDefault="00ED0301">
            <w:pPr>
              <w:widowControl w:val="0"/>
            </w:pPr>
            <w:r>
              <w:t>Lhůty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9F24937" w14:textId="77777777" w:rsidR="00ED0301" w:rsidRDefault="00ED0301">
            <w:pPr>
              <w:widowControl w:val="0"/>
            </w:pPr>
            <w:r>
              <w:t>Kategorie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0EEFB420" w14:textId="7CE3551D" w:rsidR="00ED0301" w:rsidRDefault="00ED0301">
            <w:pPr>
              <w:widowControl w:val="0"/>
            </w:pPr>
            <w:r>
              <w:t xml:space="preserve">Doba reakce </w:t>
            </w:r>
            <w:ins w:id="143" w:author="Kostelecká Miluše" w:date="2024-07-31T13:23:00Z">
              <w:r w:rsidR="00276CA7">
                <w:t>Poskytovatele</w:t>
              </w:r>
            </w:ins>
            <w:del w:id="144" w:author="Kostelecká Miluše" w:date="2024-07-31T13:23:00Z">
              <w:r w:rsidDel="00276CA7">
                <w:delText>Dodavatele</w:delText>
              </w:r>
            </w:del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1CDDEDBE" w14:textId="77777777" w:rsidR="00ED0301" w:rsidRDefault="00ED0301">
            <w:pPr>
              <w:widowControl w:val="0"/>
              <w:rPr>
                <w:highlight w:val="yellow"/>
              </w:rPr>
            </w:pPr>
            <w:r>
              <w:t>Doba odstranění závady a akceptace</w:t>
            </w:r>
          </w:p>
        </w:tc>
      </w:tr>
      <w:tr w:rsidR="00ED0301" w14:paraId="1C979F5F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14:paraId="6E2ACAC2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AB177E6" w14:textId="2519B3FB" w:rsidR="00ED0301" w:rsidRDefault="00ED0301">
            <w:pPr>
              <w:widowControl w:val="0"/>
            </w:pPr>
            <w:r>
              <w:t>A</w:t>
            </w:r>
            <w:ins w:id="145" w:author="Kostelecká Miluše" w:date="2024-07-30T14:06:00Z">
              <w:r>
                <w:t>.1</w:t>
              </w:r>
            </w:ins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551A37A" w14:textId="77777777" w:rsidR="00ED0301" w:rsidRDefault="00ED0301">
            <w:pPr>
              <w:widowControl w:val="0"/>
            </w:pPr>
            <w:r>
              <w:t>4 hodiny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F9289C" w14:textId="111CDE55" w:rsidR="00ED0301" w:rsidRDefault="00ED0301">
            <w:pPr>
              <w:widowControl w:val="0"/>
            </w:pPr>
            <w:r>
              <w:t>16 hodin</w:t>
            </w:r>
          </w:p>
        </w:tc>
      </w:tr>
      <w:tr w:rsidR="00ED0301" w14:paraId="1D678909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14:paraId="7FC9C9E9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B53FE01" w14:textId="77777777" w:rsidR="00ED0301" w:rsidRDefault="00ED0301">
            <w:pPr>
              <w:widowControl w:val="0"/>
            </w:pPr>
            <w:r>
              <w:t>B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044710F" w14:textId="77777777" w:rsidR="00ED0301" w:rsidRDefault="00ED0301">
            <w:pPr>
              <w:widowControl w:val="0"/>
            </w:pPr>
            <w:r>
              <w:t>8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B240AA" w14:textId="1CFE21EC" w:rsidR="00ED0301" w:rsidRDefault="00ED0301">
            <w:pPr>
              <w:widowControl w:val="0"/>
            </w:pPr>
            <w:r>
              <w:t>3 pracovní dny</w:t>
            </w:r>
          </w:p>
        </w:tc>
      </w:tr>
      <w:tr w:rsidR="00ED0301" w14:paraId="714F1BD7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14:paraId="2800D87E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7E126B" w14:textId="77777777" w:rsidR="00ED0301" w:rsidRDefault="00ED0301">
            <w:pPr>
              <w:widowControl w:val="0"/>
            </w:pPr>
            <w:r>
              <w:t>C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9578FF" w14:textId="77777777" w:rsidR="00ED0301" w:rsidRDefault="00ED0301">
            <w:pPr>
              <w:widowControl w:val="0"/>
            </w:pPr>
            <w:r>
              <w:t>16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4FBE94" w14:textId="0AAC756E" w:rsidR="00ED0301" w:rsidRDefault="00ED0301">
            <w:pPr>
              <w:widowControl w:val="0"/>
            </w:pPr>
            <w:r>
              <w:t>10 pracovních dní</w:t>
            </w:r>
          </w:p>
        </w:tc>
      </w:tr>
      <w:tr w:rsidR="00ED0301" w14:paraId="11FFF552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E7E6992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2A4CF17" w14:textId="61EFF947" w:rsidR="00ED0301" w:rsidRDefault="00ED0301">
            <w:pPr>
              <w:widowControl w:val="0"/>
            </w:pPr>
            <w:del w:id="146" w:author="Kostelecká Miluše" w:date="2024-07-30T14:06:00Z">
              <w:r w:rsidDel="009D00C1">
                <w:delText>D</w:delText>
              </w:r>
            </w:del>
            <w:ins w:id="147" w:author="Kostelecká Miluše" w:date="2024-07-30T14:06:00Z">
              <w:r>
                <w:t>A.2</w:t>
              </w:r>
            </w:ins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A9A961" w14:textId="713F341B" w:rsidR="00ED0301" w:rsidRDefault="00ED0301">
            <w:pPr>
              <w:widowControl w:val="0"/>
            </w:pPr>
            <w:del w:id="148" w:author="Kostelecká Miluše" w:date="2024-07-31T10:47:00Z">
              <w:r w:rsidDel="00123F33">
                <w:delText xml:space="preserve">4 </w:delText>
              </w:r>
            </w:del>
            <w:ins w:id="149" w:author="Kostelecká Miluše" w:date="2024-07-31T10:47:00Z">
              <w:r w:rsidR="00123F33">
                <w:t xml:space="preserve">2 </w:t>
              </w:r>
            </w:ins>
            <w:r>
              <w:t>hodin</w:t>
            </w:r>
            <w:ins w:id="150" w:author="Kostelecká Miluše" w:date="2024-07-31T10:47:00Z">
              <w:r w:rsidR="00123F33">
                <w:t>y</w:t>
              </w:r>
            </w:ins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D3CA2E" w14:textId="7C6FB711" w:rsidR="00ED0301" w:rsidRDefault="00ED0301">
            <w:pPr>
              <w:widowControl w:val="0"/>
            </w:pPr>
            <w:del w:id="151" w:author="Kostelecká Miluše" w:date="2024-07-31T10:47:00Z">
              <w:r w:rsidDel="00123F33">
                <w:delText xml:space="preserve">8 </w:delText>
              </w:r>
            </w:del>
            <w:ins w:id="152" w:author="Kostelecká Miluše" w:date="2024-07-31T10:47:00Z">
              <w:r w:rsidR="00123F33">
                <w:t xml:space="preserve">4 </w:t>
              </w:r>
            </w:ins>
            <w:r>
              <w:t>hodin</w:t>
            </w:r>
            <w:ins w:id="153" w:author="Kostelecká Miluše" w:date="2024-07-31T10:47:00Z">
              <w:r w:rsidR="00123F33">
                <w:t>y</w:t>
              </w:r>
            </w:ins>
          </w:p>
        </w:tc>
      </w:tr>
      <w:tr w:rsidR="000D4AA0" w14:paraId="2FD941CD" w14:textId="77777777" w:rsidTr="00ED0301">
        <w:tc>
          <w:tcPr>
            <w:tcW w:w="90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BEC6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4F7E62A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CBE1E28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62CFA8" w14:textId="3C7BCBE7" w:rsidR="00F00914" w:rsidDel="00ED0301" w:rsidRDefault="00007BF9">
            <w:pPr>
              <w:widowControl w:val="0"/>
              <w:rPr>
                <w:del w:id="154" w:author="Kostelecká Miluše" w:date="2024-07-30T15:57:00Z"/>
              </w:rPr>
            </w:pPr>
            <w:del w:id="155" w:author="Kostelecká Miluše" w:date="2024-07-30T15:57:00Z">
              <w:r w:rsidDel="00ED0301">
                <w:delText>8</w:delText>
              </w:r>
              <w:r w:rsidR="00334BC6" w:rsidDel="00ED0301">
                <w:delText xml:space="preserve"> hodin x 5 dní v týdnu v čase od 08:00 do 1</w:delText>
              </w:r>
              <w:r w:rsidDel="00ED0301">
                <w:delText>6</w:delText>
              </w:r>
              <w:r w:rsidR="00334BC6" w:rsidDel="00ED0301">
                <w:delText>:00 hodin</w:delText>
              </w:r>
              <w:r w:rsidR="0064674D" w:rsidDel="00ED0301">
                <w:delText xml:space="preserve">, </w:delText>
              </w:r>
              <w:r w:rsidR="00F00914" w:rsidDel="00ED0301">
                <w:delText xml:space="preserve"> (pracovní dny mimo státní svátky a dny pracovního volna</w:delText>
              </w:r>
              <w:r w:rsidR="00283623" w:rsidDel="00ED0301">
                <w:delText>)</w:delText>
              </w:r>
            </w:del>
          </w:p>
          <w:p w14:paraId="6497B65A" w14:textId="238E57CF" w:rsidR="000D4AA0" w:rsidDel="00ED0301" w:rsidRDefault="0064674D">
            <w:pPr>
              <w:widowControl w:val="0"/>
              <w:rPr>
                <w:del w:id="156" w:author="Kostelecká Miluše" w:date="2024-07-30T15:57:00Z"/>
              </w:rPr>
            </w:pPr>
            <w:del w:id="157" w:author="Kostelecká Miluše" w:date="2024-07-30T15:57:00Z">
              <w:r w:rsidDel="00ED0301">
                <w:delText xml:space="preserve">v zimním období </w:delText>
              </w:r>
              <w:r w:rsidR="005B70E8" w:rsidDel="00ED0301">
                <w:delText xml:space="preserve">včetně svátků a pracovního volna </w:delText>
              </w:r>
              <w:r w:rsidDel="00ED0301">
                <w:delText>(listopad až březen) 8:</w:delText>
              </w:r>
              <w:r w:rsidR="00CB0220" w:rsidDel="00ED0301">
                <w:delText xml:space="preserve">00 až </w:delText>
              </w:r>
              <w:r w:rsidR="005B70E8" w:rsidDel="00ED0301">
                <w:delText>20</w:delText>
              </w:r>
              <w:r w:rsidR="00CB0220" w:rsidDel="00ED0301">
                <w:delText>:00</w:delText>
              </w:r>
              <w:r w:rsidR="005B70E8" w:rsidDel="00ED0301">
                <w:delText xml:space="preserve"> hodin</w:delText>
              </w:r>
            </w:del>
          </w:p>
          <w:p w14:paraId="65DC304F" w14:textId="08D65E54" w:rsidR="000D4AA0" w:rsidRDefault="00ED0301">
            <w:pPr>
              <w:widowControl w:val="0"/>
              <w:rPr>
                <w:ins w:id="158" w:author="Kostelecká Miluše" w:date="2024-07-30T15:55:00Z"/>
              </w:rPr>
            </w:pPr>
            <w:ins w:id="159" w:author="Kostelecká Miluše" w:date="2024-07-30T15:55:00Z">
              <w:r>
                <w:t>Kategorie A1, B a C v rozsahu:</w:t>
              </w:r>
            </w:ins>
          </w:p>
          <w:p w14:paraId="669FE51C" w14:textId="7D036ECD" w:rsidR="00ED0301" w:rsidRDefault="00ED0301" w:rsidP="00ED0301">
            <w:pPr>
              <w:widowControl w:val="0"/>
              <w:rPr>
                <w:ins w:id="160" w:author="Kostelecká Miluše" w:date="2024-07-30T15:56:00Z"/>
              </w:rPr>
            </w:pPr>
            <w:ins w:id="161" w:author="Kostelecká Miluše" w:date="2024-07-30T15:56:00Z">
              <w:r>
                <w:t xml:space="preserve">- </w:t>
              </w:r>
            </w:ins>
            <w:ins w:id="162" w:author="Kostelecká Miluše" w:date="2024-07-30T15:55:00Z">
              <w:r>
                <w:t xml:space="preserve">8 hodin x 5 dní v týdnu v čase od 08:00 do 16:00 </w:t>
              </w:r>
              <w:proofErr w:type="gramStart"/>
              <w:r>
                <w:t>hodin,  (</w:t>
              </w:r>
              <w:proofErr w:type="gramEnd"/>
              <w:r>
                <w:t>pracovní dny mimo státní svátky a dny pracovního volna)</w:t>
              </w:r>
            </w:ins>
          </w:p>
          <w:p w14:paraId="07BEA9F5" w14:textId="7B84BE85" w:rsidR="00ED0301" w:rsidRDefault="00ED0301" w:rsidP="00ED0301">
            <w:pPr>
              <w:widowControl w:val="0"/>
              <w:rPr>
                <w:ins w:id="163" w:author="Kostelecká Miluše" w:date="2024-07-30T15:56:00Z"/>
              </w:rPr>
            </w:pPr>
          </w:p>
          <w:p w14:paraId="2E8DE862" w14:textId="1BFD449D" w:rsidR="00ED0301" w:rsidRDefault="00ED0301" w:rsidP="00ED0301">
            <w:pPr>
              <w:widowControl w:val="0"/>
              <w:rPr>
                <w:ins w:id="164" w:author="Kostelecká Miluše" w:date="2024-07-30T15:56:00Z"/>
              </w:rPr>
            </w:pPr>
            <w:ins w:id="165" w:author="Kostelecká Miluše" w:date="2024-07-30T15:56:00Z">
              <w:r>
                <w:t>Kategorie A2 v rozsahu:</w:t>
              </w:r>
            </w:ins>
          </w:p>
          <w:p w14:paraId="5E3E0B48" w14:textId="11027763" w:rsidR="00ED0301" w:rsidRDefault="00ED0301" w:rsidP="00ED0301">
            <w:pPr>
              <w:widowControl w:val="0"/>
              <w:rPr>
                <w:ins w:id="166" w:author="Kostelecká Miluše" w:date="2024-07-30T15:55:00Z"/>
              </w:rPr>
            </w:pPr>
            <w:ins w:id="167" w:author="Kostelecká Miluše" w:date="2024-07-30T15:56:00Z">
              <w:r>
                <w:t>- non-stop provoz, tj. 24 hodin denně, 7 dní v týdnu</w:t>
              </w:r>
            </w:ins>
          </w:p>
          <w:p w14:paraId="2B3B8206" w14:textId="2BDFA3DD" w:rsidR="008D296C" w:rsidRDefault="008D296C">
            <w:pPr>
              <w:widowControl w:val="0"/>
            </w:pPr>
          </w:p>
        </w:tc>
      </w:tr>
      <w:tr w:rsidR="000D4AA0" w14:paraId="2E78FFF7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45A5C2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F4EEC6" w14:textId="66165DB0" w:rsidR="000D4AA0" w:rsidRDefault="00334BC6" w:rsidP="008D296C">
            <w:pPr>
              <w:widowControl w:val="0"/>
            </w:pPr>
            <w:r>
              <w:t xml:space="preserve">ServiceDesk </w:t>
            </w:r>
            <w:del w:id="168" w:author="Kostelecká Miluše" w:date="2024-07-30T15:50:00Z">
              <w:r w:rsidR="00283623" w:rsidDel="008D296C">
                <w:delText>Dodavatele</w:delText>
              </w:r>
            </w:del>
            <w:ins w:id="169" w:author="Kostelecká Miluše" w:date="2024-07-30T15:50:00Z">
              <w:r w:rsidR="008D296C">
                <w:t>Poskytovatele</w:t>
              </w:r>
            </w:ins>
          </w:p>
        </w:tc>
      </w:tr>
      <w:tr w:rsidR="000D4AA0" w14:paraId="299303D8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3007F1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17B54B" w14:textId="542E127A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170" w:author="Kostelecká Miluše" w:date="2024-07-31T13:18:00Z">
              <w:r w:rsidR="00E63CD3">
                <w:t>Poskytovatele</w:t>
              </w:r>
            </w:ins>
            <w:del w:id="171" w:author="Kostelecká Miluše" w:date="2024-07-31T13:18:00Z">
              <w:r w:rsidDel="00E63CD3">
                <w:delText>Objednatele</w:delText>
              </w:r>
            </w:del>
          </w:p>
        </w:tc>
      </w:tr>
      <w:tr w:rsidR="000D4AA0" w14:paraId="1AB6E42B" w14:textId="77777777" w:rsidTr="00ED0301">
        <w:tc>
          <w:tcPr>
            <w:tcW w:w="90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8074A3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5DBA21A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5C0455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1F325A" w14:textId="7E7F78CB" w:rsidR="000D4AA0" w:rsidRDefault="00334BC6" w:rsidP="00F53A64">
            <w:pPr>
              <w:widowControl w:val="0"/>
            </w:pPr>
            <w:del w:id="172" w:author="Kostelecká Miluše" w:date="2024-07-31T10:48:00Z">
              <w:r w:rsidDel="00B909A3">
                <w:delText>Paušální čtvrtletní platba</w:delText>
              </w:r>
            </w:del>
            <w:ins w:id="173" w:author="Kostelecká Miluše" w:date="2024-07-31T10:48:00Z">
              <w:r w:rsidR="00B909A3">
                <w:t xml:space="preserve"> </w:t>
              </w:r>
            </w:ins>
            <w:ins w:id="174" w:author="Kostelecká Miluše" w:date="2024-07-31T13:06:00Z">
              <w:r w:rsidR="00F53A64">
                <w:t xml:space="preserve"> Dle položky č. 3 přílohy č. 4 této smlouvy.</w:t>
              </w:r>
            </w:ins>
          </w:p>
        </w:tc>
      </w:tr>
      <w:tr w:rsidR="000D4AA0" w14:paraId="2259211E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5E69F80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81EC75" w14:textId="679E9D85" w:rsidR="000D4AA0" w:rsidRDefault="00334BC6" w:rsidP="005A425D">
            <w:pPr>
              <w:widowControl w:val="0"/>
            </w:pPr>
            <w:r>
              <w:t xml:space="preserve">Registrované záznamy ze ServiceDesku </w:t>
            </w:r>
            <w:del w:id="175" w:author="Kostelecká Miluše" w:date="2024-07-30T15:50:00Z">
              <w:r w:rsidR="00CB0220" w:rsidDel="008D296C">
                <w:delText>Dodavatele</w:delText>
              </w:r>
            </w:del>
            <w:ins w:id="176" w:author="Kostelecká Miluše" w:date="2024-07-30T15:50:00Z">
              <w:r w:rsidR="008D296C">
                <w:t>Poskytovatele</w:t>
              </w:r>
            </w:ins>
            <w:del w:id="177" w:author="Kostelecká Miluše" w:date="2024-07-30T14:07:00Z">
              <w:r w:rsidDel="009D00C1">
                <w:delText>e</w:delText>
              </w:r>
            </w:del>
            <w:r>
              <w:t xml:space="preserve">, </w:t>
            </w:r>
            <w:del w:id="178" w:author="Kostelecká Miluše" w:date="2024-07-31T10:58:00Z">
              <w:r w:rsidDel="005A425D">
                <w:delText>Souhrnný čtvrtletní</w:delText>
              </w:r>
            </w:del>
            <w:ins w:id="179" w:author="Kostelecká Miluše" w:date="2024-07-31T10:58:00Z">
              <w:r w:rsidR="005A425D">
                <w:t>Měsíční</w:t>
              </w:r>
            </w:ins>
            <w:r>
              <w:t xml:space="preserve"> výkaz kvality a oboustranně podepsaný Akceptační protokol.</w:t>
            </w:r>
          </w:p>
        </w:tc>
      </w:tr>
    </w:tbl>
    <w:p w14:paraId="505842DB" w14:textId="77777777" w:rsidR="000D4AA0" w:rsidRDefault="000D4AA0"/>
    <w:p w14:paraId="6509A5EC" w14:textId="77777777" w:rsidR="000D4AA0" w:rsidRDefault="00334BC6">
      <w:r>
        <w:br w:type="page"/>
      </w:r>
    </w:p>
    <w:p w14:paraId="168BFDE7" w14:textId="77777777" w:rsidR="000D4AA0" w:rsidRDefault="00334BC6" w:rsidP="008F44D2">
      <w:pPr>
        <w:pStyle w:val="Nadpis4"/>
        <w:ind w:left="993" w:hanging="633"/>
      </w:pPr>
      <w:bookmarkStart w:id="180" w:name="_Toc158974909"/>
      <w:r>
        <w:t>Řešení bezpečnostních incidentů</w:t>
      </w:r>
      <w:bookmarkEnd w:id="180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5346F7E1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39842CA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C98D77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A04AE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675E4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41433F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E8F761B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B2BD4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219CBAC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61A8F94" w14:textId="769A09F5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02FC7B" w14:textId="0E7CEAC0" w:rsidR="000D4AA0" w:rsidRDefault="000D4AA0">
            <w:pPr>
              <w:widowControl w:val="0"/>
            </w:pPr>
          </w:p>
        </w:tc>
      </w:tr>
      <w:tr w:rsidR="000D4AA0" w14:paraId="082C4C7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B516D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3A0DB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FIM_03_04</w:t>
            </w:r>
          </w:p>
        </w:tc>
      </w:tr>
      <w:tr w:rsidR="000D4AA0" w14:paraId="31FE90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7E532A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494C3C" w14:textId="77777777" w:rsidR="000D4AA0" w:rsidRDefault="00334BC6">
            <w:pPr>
              <w:widowControl w:val="0"/>
              <w:rPr>
                <w:b/>
              </w:rPr>
            </w:pPr>
            <w:r>
              <w:t>Řešení bezpečnostních incidentů</w:t>
            </w:r>
          </w:p>
        </w:tc>
      </w:tr>
      <w:tr w:rsidR="000D4AA0" w14:paraId="76A393A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DFB2413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07F0E31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C63D0E4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C51C4A0" w14:textId="77777777" w:rsidR="000D4AA0" w:rsidRDefault="00334BC6">
            <w:pPr>
              <w:widowControl w:val="0"/>
            </w:pPr>
            <w:r>
              <w:t>Poskytnutí podpory uživatelům, administrátorům a správcům infrastruktury při vyšetření, vyhodnocení a realizaci opatření majících příčinu v událostech v IS INFRA</w:t>
            </w:r>
            <w:r>
              <w:noBreakHyphen/>
              <w:t>FIM, které způsobily narušení důvěrnosti, integrity, dostupnosti nebo neposkytnutí/poskytnutí informace v důsledku selhání bezpečnostních opatření nebo porušení bezpečnostní politiky IS INFRA</w:t>
            </w:r>
            <w:r>
              <w:noBreakHyphen/>
              <w:t>FIM, a to v jednotlivých termínech stanovených Objednavatelem a v souladu s příslušnými bezpečnostními směrnicemi IS INFRA</w:t>
            </w:r>
            <w:r>
              <w:noBreakHyphen/>
              <w:t>FIM pro jednotlivá prostředí.</w:t>
            </w:r>
          </w:p>
        </w:tc>
      </w:tr>
      <w:tr w:rsidR="000D4AA0" w14:paraId="59EAA69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F452008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4733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0637A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9246CD" w14:textId="52A412B4" w:rsidR="000D4AA0" w:rsidRDefault="004278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35B322B4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179286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A90773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3B5E05" w14:textId="1CBFB6A4" w:rsidR="000D4AA0" w:rsidRDefault="00334BC6">
            <w:pPr>
              <w:widowControl w:val="0"/>
            </w:pPr>
            <w:r>
              <w:t xml:space="preserve">ServiceDesk </w:t>
            </w:r>
            <w:ins w:id="181" w:author="Kostelecká Miluše" w:date="2024-07-31T13:19:00Z">
              <w:r w:rsidR="00E63CD3">
                <w:t>Poskytovatele</w:t>
              </w:r>
            </w:ins>
            <w:del w:id="182" w:author="Kostelecká Miluše" w:date="2024-07-31T13:19:00Z">
              <w:r w:rsidR="00427858" w:rsidDel="00E63CD3">
                <w:delText>Dodavatele</w:delText>
              </w:r>
            </w:del>
          </w:p>
        </w:tc>
      </w:tr>
      <w:tr w:rsidR="000D4AA0" w14:paraId="056EE8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B49A3DD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2033C6" w14:textId="3FF4D276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183" w:author="Kostelecká Miluše" w:date="2024-07-31T13:19:00Z">
              <w:r w:rsidR="00E63CD3">
                <w:t>Poskytovatele</w:t>
              </w:r>
            </w:ins>
            <w:del w:id="184" w:author="Kostelecká Miluše" w:date="2024-07-31T13:19:00Z">
              <w:r w:rsidR="00427858" w:rsidDel="00E63CD3">
                <w:delText>Dodavatele</w:delText>
              </w:r>
            </w:del>
          </w:p>
        </w:tc>
      </w:tr>
      <w:tr w:rsidR="000D4AA0" w14:paraId="1CC114AF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AD4B21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7696F0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6433D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905067" w14:textId="04E5A99C" w:rsidR="000D4AA0" w:rsidRDefault="00F53A64">
            <w:pPr>
              <w:widowControl w:val="0"/>
            </w:pPr>
            <w:ins w:id="185" w:author="Kostelecká Miluše" w:date="2024-07-31T13:06:00Z">
              <w:r>
                <w:t>Dle položky č. 3 přílohy č. 4 této smlouvy.</w:t>
              </w:r>
            </w:ins>
            <w:del w:id="186" w:author="Kostelecká Miluše" w:date="2024-07-31T11:23:00Z">
              <w:r w:rsidR="00334BC6" w:rsidRPr="00F53A64" w:rsidDel="00342256">
                <w:delText>Paušální čtvrtletní platba</w:delText>
              </w:r>
            </w:del>
          </w:p>
        </w:tc>
      </w:tr>
      <w:tr w:rsidR="000D4AA0" w14:paraId="421CB4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02D6850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B9B9E0" w14:textId="0DDEBC63" w:rsidR="000D4AA0" w:rsidRDefault="00334BC6">
            <w:pPr>
              <w:widowControl w:val="0"/>
            </w:pPr>
            <w:r>
              <w:t xml:space="preserve">Registrované záznamy ze ServiceDesku </w:t>
            </w:r>
            <w:ins w:id="187" w:author="Kostelecká Miluše" w:date="2024-07-31T13:19:00Z">
              <w:r w:rsidR="00E63CD3">
                <w:t>Poskytovatele</w:t>
              </w:r>
            </w:ins>
            <w:del w:id="188" w:author="Kostelecká Miluše" w:date="2024-07-31T13:19:00Z">
              <w:r w:rsidR="00427858" w:rsidDel="00E63CD3">
                <w:delText>Dodavatele</w:delText>
              </w:r>
            </w:del>
            <w:r>
              <w:t xml:space="preserve"> a oboustranně podepsaný Akceptační protokol.</w:t>
            </w:r>
          </w:p>
        </w:tc>
      </w:tr>
    </w:tbl>
    <w:p w14:paraId="6254A2F6" w14:textId="77777777" w:rsidR="000D4AA0" w:rsidRDefault="000D4AA0"/>
    <w:p w14:paraId="63FC952D" w14:textId="77777777" w:rsidR="000D4AA0" w:rsidRDefault="00334BC6">
      <w:r>
        <w:br w:type="page"/>
      </w:r>
    </w:p>
    <w:p w14:paraId="5B231C3B" w14:textId="00ECB235" w:rsidR="000D4AA0" w:rsidRDefault="00334BC6" w:rsidP="008F44D2">
      <w:pPr>
        <w:pStyle w:val="Nadpis4"/>
        <w:ind w:left="1276" w:hanging="916"/>
      </w:pPr>
      <w:bookmarkStart w:id="189" w:name="_Toc158974911"/>
      <w:bookmarkStart w:id="190" w:name="_Toc158974913"/>
      <w:bookmarkStart w:id="191" w:name="_Toc158974914"/>
      <w:bookmarkStart w:id="192" w:name="_Toc158974916"/>
      <w:bookmarkStart w:id="193" w:name="_Toc158974917"/>
      <w:bookmarkStart w:id="194" w:name="_Toc158974919"/>
      <w:bookmarkStart w:id="195" w:name="_Toc158974920"/>
      <w:bookmarkStart w:id="196" w:name="_Toc158974922"/>
      <w:bookmarkStart w:id="197" w:name="_Toc158974923"/>
      <w:bookmarkStart w:id="198" w:name="_Toc158974925"/>
      <w:bookmarkStart w:id="199" w:name="_Toc158974926"/>
      <w:bookmarkStart w:id="200" w:name="_Toc158974928"/>
      <w:bookmarkStart w:id="201" w:name="_Toc158974930"/>
      <w:bookmarkStart w:id="202" w:name="_Toc158974931"/>
      <w:bookmarkStart w:id="203" w:name="_Toc158974933"/>
      <w:bookmarkStart w:id="204" w:name="_Toc158974935"/>
      <w:bookmarkStart w:id="205" w:name="_Toc158974936"/>
      <w:bookmarkStart w:id="206" w:name="_Toc158974937"/>
      <w:bookmarkStart w:id="207" w:name="_Toc158974939"/>
      <w:bookmarkStart w:id="208" w:name="_Toc158974940"/>
      <w:bookmarkStart w:id="209" w:name="_Toc158974941"/>
      <w:bookmarkStart w:id="210" w:name="_Toc158974943"/>
      <w:bookmarkStart w:id="211" w:name="_Toc158974944"/>
      <w:bookmarkStart w:id="212" w:name="_Toc158974946"/>
      <w:bookmarkStart w:id="213" w:name="_Toc158974948"/>
      <w:bookmarkStart w:id="214" w:name="_Toc158974949"/>
      <w:bookmarkStart w:id="215" w:name="_Toc158974951"/>
      <w:bookmarkStart w:id="216" w:name="_Toc158974952"/>
      <w:bookmarkStart w:id="217" w:name="_Toc158974953"/>
      <w:bookmarkStart w:id="218" w:name="_Toc158974955"/>
      <w:bookmarkStart w:id="219" w:name="_Toc158974956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r>
        <w:t>Vedení záznamů o vadách, haváriích a bezpečnostních incidentech</w:t>
      </w:r>
      <w:r w:rsidR="00CF20B1">
        <w:t xml:space="preserve"> a zjištěných zranitelnostech </w:t>
      </w:r>
      <w:ins w:id="220" w:author="Kostelecká Miluše" w:date="2024-07-31T11:01:00Z">
        <w:r w:rsidR="00914A6E">
          <w:t xml:space="preserve">jak </w:t>
        </w:r>
      </w:ins>
      <w:r w:rsidR="00CF20B1">
        <w:t xml:space="preserve">ze strany </w:t>
      </w:r>
      <w:proofErr w:type="gramStart"/>
      <w:r w:rsidR="00CF20B1">
        <w:t>Objednatele</w:t>
      </w:r>
      <w:proofErr w:type="gramEnd"/>
      <w:r w:rsidR="00CF20B1">
        <w:t xml:space="preserve"> tak ze strany Dodavatele.</w:t>
      </w:r>
      <w:bookmarkEnd w:id="219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0C6F6A9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FEF7A5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7CE3148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589080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AC4515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07B38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6D649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A76930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5CA6801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24276BE" w14:textId="0A5DA98B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D230CA" w14:textId="463DF25E" w:rsidR="000D4AA0" w:rsidRDefault="000D4AA0">
            <w:pPr>
              <w:widowControl w:val="0"/>
            </w:pPr>
          </w:p>
        </w:tc>
      </w:tr>
      <w:tr w:rsidR="000D4AA0" w14:paraId="631646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A8CA98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4F87B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FIM_03_06</w:t>
            </w:r>
          </w:p>
        </w:tc>
      </w:tr>
      <w:tr w:rsidR="000D4AA0" w14:paraId="47B6D20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A81A91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101308" w14:textId="77777777" w:rsidR="000D4AA0" w:rsidRDefault="00334BC6">
            <w:pPr>
              <w:widowControl w:val="0"/>
            </w:pPr>
            <w:r>
              <w:t>Vedení záznamů o vadách, haváriích a bezpečnostních incidentech</w:t>
            </w:r>
          </w:p>
        </w:tc>
      </w:tr>
      <w:tr w:rsidR="000D4AA0" w14:paraId="7528CE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BA43241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2B0A14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53B16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16892BB" w14:textId="636CF092" w:rsidR="000D4AA0" w:rsidRDefault="00E63CD3">
            <w:pPr>
              <w:widowControl w:val="0"/>
            </w:pPr>
            <w:ins w:id="221" w:author="Kostelecká Miluše" w:date="2024-07-31T13:19:00Z">
              <w:r>
                <w:t>Poskytovatele</w:t>
              </w:r>
            </w:ins>
            <w:del w:id="222" w:author="Kostelecká Miluše" w:date="2024-07-31T13:19:00Z">
              <w:r w:rsidR="00334BC6" w:rsidDel="00E63CD3">
                <w:delText>Dodavatel</w:delText>
              </w:r>
            </w:del>
            <w:r w:rsidR="00334BC6">
              <w:t xml:space="preserve"> vede veškeré záznamy o činnostech podpory ve formě jednotlivých SD hlášení v </w:t>
            </w:r>
            <w:del w:id="223" w:author="Kostelecká Miluše" w:date="2024-07-31T13:19:00Z">
              <w:r w:rsidR="00334BC6" w:rsidDel="00E63CD3">
                <w:delText xml:space="preserve">aplikace </w:delText>
              </w:r>
            </w:del>
            <w:ins w:id="224" w:author="Kostelecká Miluše" w:date="2024-07-31T13:19:00Z">
              <w:r>
                <w:t xml:space="preserve">aplikaci </w:t>
              </w:r>
            </w:ins>
            <w:r w:rsidR="00334BC6">
              <w:t xml:space="preserve">ServiceDesk Objednatele. </w:t>
            </w:r>
            <w:proofErr w:type="spellStart"/>
            <w:ins w:id="225" w:author="Kostelecká Miluše" w:date="2024-07-31T13:19:00Z">
              <w:r>
                <w:t>Poskytovatele</w:t>
              </w:r>
            </w:ins>
            <w:del w:id="226" w:author="Kostelecká Miluše" w:date="2024-07-31T13:19:00Z">
              <w:r w:rsidR="00334BC6" w:rsidDel="00E63CD3">
                <w:delText xml:space="preserve">Dodavatel </w:delText>
              </w:r>
            </w:del>
            <w:r w:rsidR="00334BC6">
              <w:t>touto</w:t>
            </w:r>
            <w:proofErr w:type="spellEnd"/>
            <w:r w:rsidR="00334BC6">
              <w:t xml:space="preserve"> formou poskytuje Objednateli detailní informace o provozu, všech konkrétních činnostech </w:t>
            </w:r>
            <w:ins w:id="227" w:author="Kostelecká Miluše" w:date="2024-07-31T13:19:00Z">
              <w:r w:rsidR="00BB4691">
                <w:t>Poskytovatele</w:t>
              </w:r>
            </w:ins>
            <w:del w:id="228" w:author="Kostelecká Miluše" w:date="2024-07-31T13:19:00Z">
              <w:r w:rsidR="00334BC6" w:rsidDel="00BB4691">
                <w:delText>Dodavatele</w:delText>
              </w:r>
            </w:del>
            <w:r w:rsidR="00334BC6">
              <w:t xml:space="preserve"> majících vliv na funkčnost, dostupnost nebo spolehlivost IS INFRA</w:t>
            </w:r>
            <w:r w:rsidR="00334BC6">
              <w:noBreakHyphen/>
              <w:t>FIM, řešených vadách, haváriích aplikace a bezpečnostních incidentech.</w:t>
            </w:r>
          </w:p>
          <w:p w14:paraId="03D204AD" w14:textId="5D62E7EB" w:rsidR="000D4AA0" w:rsidRDefault="00BB4691">
            <w:pPr>
              <w:widowControl w:val="0"/>
            </w:pPr>
            <w:proofErr w:type="spellStart"/>
            <w:ins w:id="229" w:author="Kostelecká Miluše" w:date="2024-07-31T13:19:00Z">
              <w:r>
                <w:t>Poskytovatele</w:t>
              </w:r>
            </w:ins>
            <w:del w:id="230" w:author="Kostelecká Miluše" w:date="2024-07-31T13:19:00Z">
              <w:r w:rsidR="00334BC6" w:rsidDel="00BB4691">
                <w:delText xml:space="preserve">Dodavatel </w:delText>
              </w:r>
            </w:del>
            <w:r w:rsidR="00334BC6">
              <w:t>touto</w:t>
            </w:r>
            <w:proofErr w:type="spellEnd"/>
            <w:r w:rsidR="00334BC6">
              <w:t xml:space="preserve"> formou zaznamenává i telefonické požadavky Uživatelské podpory, případně reportuje jejich řešení.</w:t>
            </w:r>
          </w:p>
        </w:tc>
      </w:tr>
      <w:tr w:rsidR="000D4AA0" w14:paraId="7E1FF54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B4C61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9D4C7D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10D8D1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5A9CDF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6F40F3C5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7E47DFF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302BBD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ED57A2" w14:textId="765A1E02" w:rsidR="000D4AA0" w:rsidRDefault="00334BC6">
            <w:pPr>
              <w:widowControl w:val="0"/>
            </w:pPr>
            <w:r>
              <w:t xml:space="preserve">ServiceDesk </w:t>
            </w:r>
            <w:ins w:id="231" w:author="Kostelecká Miluše" w:date="2024-07-31T13:19:00Z">
              <w:r w:rsidR="00BB4691">
                <w:t>Poskytovatele</w:t>
              </w:r>
            </w:ins>
            <w:del w:id="232" w:author="Kostelecká Miluše" w:date="2024-07-31T13:19:00Z">
              <w:r w:rsidDel="00BB4691">
                <w:delText>Objednatele</w:delText>
              </w:r>
            </w:del>
          </w:p>
        </w:tc>
      </w:tr>
      <w:tr w:rsidR="000D4AA0" w14:paraId="01AA19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678875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EAAADF" w14:textId="0CA16893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233" w:author="Kostelecká Miluše" w:date="2024-07-31T13:20:00Z">
              <w:r w:rsidR="00BB4691">
                <w:t>Poskytovatele</w:t>
              </w:r>
            </w:ins>
            <w:del w:id="234" w:author="Kostelecká Miluše" w:date="2024-07-31T13:20:00Z">
              <w:r w:rsidDel="00BB4691">
                <w:delText>Objednatele</w:delText>
              </w:r>
            </w:del>
          </w:p>
        </w:tc>
      </w:tr>
      <w:tr w:rsidR="000D4AA0" w14:paraId="623219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5B2AA0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48726BD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1870E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AF7042" w14:textId="790C1ABE" w:rsidR="000D4AA0" w:rsidRPr="00F53A64" w:rsidRDefault="00334BC6">
            <w:pPr>
              <w:widowControl w:val="0"/>
              <w:rPr>
                <w:b/>
                <w:rPrChange w:id="235" w:author="Kostelecká Miluše" w:date="2024-07-31T13:07:00Z">
                  <w:rPr/>
                </w:rPrChange>
              </w:rPr>
            </w:pPr>
            <w:r>
              <w:t>Paušální čtvrtletní platba</w:t>
            </w:r>
            <w:ins w:id="236" w:author="Kostelecká Miluše" w:date="2024-07-31T13:07:00Z">
              <w:r w:rsidR="00F53A64">
                <w:t xml:space="preserve"> dle položky č. 4 přílohy č. 4 této smlouvy.</w:t>
              </w:r>
            </w:ins>
          </w:p>
        </w:tc>
      </w:tr>
      <w:tr w:rsidR="000D4AA0" w14:paraId="1FB783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A0FFF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8851D1" w14:textId="6F6E09A6" w:rsidR="000D4AA0" w:rsidRDefault="00334BC6">
            <w:pPr>
              <w:widowControl w:val="0"/>
            </w:pPr>
            <w:r>
              <w:t xml:space="preserve">Registrované záznamy ze ServiceDesku </w:t>
            </w:r>
            <w:ins w:id="237" w:author="Kostelecká Miluše" w:date="2024-07-31T13:20:00Z">
              <w:r w:rsidR="00BB4691">
                <w:t>Poskytovatele</w:t>
              </w:r>
            </w:ins>
            <w:del w:id="238" w:author="Kostelecká Miluše" w:date="2024-07-31T13:20:00Z">
              <w:r w:rsidDel="00BB4691">
                <w:delText>Objednatele</w:delText>
              </w:r>
            </w:del>
            <w:r>
              <w:t>.</w:t>
            </w:r>
          </w:p>
        </w:tc>
      </w:tr>
    </w:tbl>
    <w:p w14:paraId="5E392DBB" w14:textId="77777777" w:rsidR="000D4AA0" w:rsidRDefault="000D4AA0"/>
    <w:p w14:paraId="529C4FED" w14:textId="77777777" w:rsidR="000D4AA0" w:rsidRDefault="00334BC6">
      <w:r>
        <w:br w:type="page"/>
      </w:r>
    </w:p>
    <w:p w14:paraId="78D45645" w14:textId="5DD904B8" w:rsidR="000D4AA0" w:rsidRDefault="00334BC6" w:rsidP="008F44D2">
      <w:pPr>
        <w:pStyle w:val="Nadpis4"/>
        <w:ind w:left="1276" w:hanging="916"/>
      </w:pPr>
      <w:bookmarkStart w:id="239" w:name="_Toc158974957"/>
      <w:bookmarkStart w:id="240" w:name="_Toc158974991"/>
      <w:bookmarkStart w:id="241" w:name="_Toc158974996"/>
      <w:bookmarkStart w:id="242" w:name="_Toc158975001"/>
      <w:bookmarkStart w:id="243" w:name="_Toc158975006"/>
      <w:bookmarkStart w:id="244" w:name="_Toc158975025"/>
      <w:bookmarkStart w:id="245" w:name="_Toc158975026"/>
      <w:bookmarkEnd w:id="239"/>
      <w:bookmarkEnd w:id="240"/>
      <w:bookmarkEnd w:id="241"/>
      <w:bookmarkEnd w:id="242"/>
      <w:bookmarkEnd w:id="243"/>
      <w:bookmarkEnd w:id="244"/>
      <w:r>
        <w:t>Realizace změn IS INFRA</w:t>
      </w:r>
      <w:r>
        <w:noBreakHyphen/>
        <w:t>FIM</w:t>
      </w:r>
      <w:bookmarkEnd w:id="245"/>
      <w:r>
        <w:t xml:space="preserve"> </w:t>
      </w: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33052898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4FE8371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F1F056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7F31EF1" w14:textId="77777777" w:rsidR="000D4AA0" w:rsidRDefault="00334BC6">
            <w:pPr>
              <w:widowControl w:val="0"/>
              <w:rPr>
                <w:b/>
              </w:rPr>
            </w:pPr>
            <w:r>
              <w:t>Identifikace služby (IDSL)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F6E79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171874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1F75A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F209DE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47A295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608644" w14:textId="6996EB8C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0BAAC1" w14:textId="5DD7387E" w:rsidR="000D4AA0" w:rsidRDefault="000D4AA0">
            <w:pPr>
              <w:widowControl w:val="0"/>
            </w:pPr>
          </w:p>
        </w:tc>
      </w:tr>
      <w:tr w:rsidR="000D4AA0" w14:paraId="1D6B19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5FF52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4BC901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FIM_03_08</w:t>
            </w:r>
          </w:p>
        </w:tc>
      </w:tr>
      <w:tr w:rsidR="000D4AA0" w14:paraId="3314EB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B5CAE8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35E166" w14:textId="249F236D" w:rsidR="000D4AA0" w:rsidRDefault="00334BC6">
            <w:pPr>
              <w:widowControl w:val="0"/>
            </w:pPr>
            <w:r>
              <w:t>Realizace změn IS INFRA</w:t>
            </w:r>
            <w:r>
              <w:noBreakHyphen/>
              <w:t xml:space="preserve">FIM </w:t>
            </w:r>
          </w:p>
        </w:tc>
      </w:tr>
      <w:tr w:rsidR="000D4AA0" w14:paraId="39A8011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4ACF10B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54CCCE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D3DF3B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BBAE10" w14:textId="081EC46C" w:rsidR="000D4AA0" w:rsidRDefault="00334BC6">
            <w:pPr>
              <w:widowControl w:val="0"/>
            </w:pPr>
            <w:r>
              <w:t>Realizace změn v IS INFRA</w:t>
            </w:r>
            <w:r>
              <w:noBreakHyphen/>
              <w:t>FIM  je prováděna na základě oboustranně schválených požadavků Objednatele, vyplývajících z provozních zkušeností a zajištění souladu s aktuálním stavem právního řádu a metodik České republiky a Evropské unie.</w:t>
            </w:r>
          </w:p>
          <w:p w14:paraId="57117BF2" w14:textId="01B07838" w:rsidR="000D4AA0" w:rsidRDefault="00334BC6" w:rsidP="00BB4691">
            <w:pPr>
              <w:widowControl w:val="0"/>
            </w:pPr>
            <w:r>
              <w:t xml:space="preserve">Požadavky na změny předávají </w:t>
            </w:r>
            <w:ins w:id="246" w:author="Kostelecká Miluše" w:date="2024-07-31T13:20:00Z">
              <w:r w:rsidR="00BB4691">
                <w:t>Poskytovateli</w:t>
              </w:r>
            </w:ins>
            <w:del w:id="247" w:author="Kostelecká Miluše" w:date="2024-07-31T13:20:00Z">
              <w:r w:rsidDel="00BB4691">
                <w:delText>Dodavateli</w:delText>
              </w:r>
            </w:del>
            <w:r>
              <w:t xml:space="preserve"> definovaní zástupci Objednatele, a to formou Požadavku na změnu, registrovaného v aplikaci ServiceDesk </w:t>
            </w:r>
            <w:ins w:id="248" w:author="Kostelecká Miluše" w:date="2024-07-31T13:20:00Z">
              <w:r w:rsidR="00BB4691">
                <w:t>Poskytovatele</w:t>
              </w:r>
            </w:ins>
            <w:del w:id="249" w:author="Kostelecká Miluše" w:date="2024-07-31T13:20:00Z">
              <w:r w:rsidR="00EB4791" w:rsidDel="00BB4691">
                <w:delText>Dodavatele</w:delText>
              </w:r>
            </w:del>
            <w:r>
              <w:t xml:space="preserve">. </w:t>
            </w:r>
            <w:ins w:id="250" w:author="Kostelecká Miluše" w:date="2024-07-31T13:20:00Z">
              <w:r w:rsidR="00BB4691">
                <w:t>Poskytovatel</w:t>
              </w:r>
            </w:ins>
            <w:del w:id="251" w:author="Kostelecká Miluše" w:date="2024-07-31T13:20:00Z">
              <w:r w:rsidDel="00BB4691">
                <w:delText>Dodavatel</w:delText>
              </w:r>
            </w:del>
            <w:r>
              <w:t xml:space="preserve"> za součinnosti Objednavatele stanoví podmínky realizace Požadavku na změnu (časovou náročnost jednotlivých požadavků, pracnost, harmonogram, časové a aplikační závislosti řešení atd.) a po vzájemné shodě a odsouhlasení </w:t>
            </w:r>
            <w:ins w:id="252" w:author="Kostelecká Miluše" w:date="2024-07-31T13:20:00Z">
              <w:r w:rsidR="00BB4691">
                <w:t>Poskytovatel</w:t>
              </w:r>
            </w:ins>
            <w:del w:id="253" w:author="Kostelecká Miluše" w:date="2024-07-31T13:20:00Z">
              <w:r w:rsidDel="00BB4691">
                <w:delText>Dodavatel</w:delText>
              </w:r>
            </w:del>
            <w:r>
              <w:t xml:space="preserve"> realizuje jednotlivé požadavky.</w:t>
            </w:r>
          </w:p>
        </w:tc>
      </w:tr>
      <w:tr w:rsidR="000D4AA0" w14:paraId="0F1E50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019F6C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72B1428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123809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FC78C0" w14:textId="77C8FFBB" w:rsidR="000D4AA0" w:rsidRDefault="00E83829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 (pracovní dny mimo státní svátky a dny pracovního volna)</w:t>
            </w:r>
          </w:p>
        </w:tc>
      </w:tr>
      <w:tr w:rsidR="000D4AA0" w14:paraId="3C5550E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5521AB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D7F16B" w14:textId="2746CE14" w:rsidR="000D4AA0" w:rsidRDefault="00334BC6">
            <w:pPr>
              <w:widowControl w:val="0"/>
            </w:pPr>
            <w:r>
              <w:t xml:space="preserve">ServiceDesk </w:t>
            </w:r>
            <w:ins w:id="254" w:author="Kostelecká Miluše" w:date="2024-07-31T13:21:00Z">
              <w:r w:rsidR="00BB4691">
                <w:t>Poskytovatele</w:t>
              </w:r>
            </w:ins>
            <w:del w:id="255" w:author="Kostelecká Miluše" w:date="2024-07-31T13:21:00Z">
              <w:r w:rsidR="00EB4791" w:rsidDel="00BB4691">
                <w:delText>Dodavatele</w:delText>
              </w:r>
            </w:del>
          </w:p>
        </w:tc>
      </w:tr>
      <w:tr w:rsidR="000D4AA0" w14:paraId="129BD6D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0DFFF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209FB6" w14:textId="7D4C770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256" w:author="Kostelecká Miluše" w:date="2024-07-31T13:21:00Z">
              <w:r w:rsidR="00BB4691">
                <w:t>Poskytovatele</w:t>
              </w:r>
            </w:ins>
            <w:del w:id="257" w:author="Kostelecká Miluše" w:date="2024-07-31T13:21:00Z">
              <w:r w:rsidR="00EB4791" w:rsidDel="00BB4691">
                <w:delText>Dodavatele</w:delText>
              </w:r>
            </w:del>
          </w:p>
        </w:tc>
      </w:tr>
      <w:tr w:rsidR="000D4AA0" w14:paraId="5E049DF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F8CF79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276F110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2C519C" w14:textId="77777777" w:rsidR="000D4AA0" w:rsidRPr="00F53A64" w:rsidRDefault="00334BC6">
            <w:pPr>
              <w:widowControl w:val="0"/>
            </w:pPr>
            <w:r w:rsidRPr="00F53A64"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43C1D0" w14:textId="7EF033BB" w:rsidR="000D4AA0" w:rsidRPr="00BB4691" w:rsidRDefault="00334BC6" w:rsidP="00F53A64">
            <w:pPr>
              <w:widowControl w:val="0"/>
            </w:pPr>
            <w:del w:id="258" w:author="Kostelecká Miluše" w:date="2024-07-31T09:15:00Z">
              <w:r w:rsidRPr="00E63CD3" w:rsidDel="00B24FCA">
                <w:delText>Dle smlouvy 6.1.2 - Předem schválená časová dotace a hodinová sazba (člověkohodina) za jednotlivé položky služby dle ustanovení Smlouvy.</w:delText>
              </w:r>
            </w:del>
            <w:ins w:id="259" w:author="Kostelecká Miluše" w:date="2024-07-31T11:04:00Z">
              <w:r w:rsidR="00914A6E" w:rsidRPr="00F53A64">
                <w:rPr>
                  <w:rPrChange w:id="260" w:author="Kostelecká Miluše" w:date="2024-07-31T13:07:00Z">
                    <w:rPr>
                      <w:highlight w:val="yellow"/>
                    </w:rPr>
                  </w:rPrChange>
                </w:rPr>
                <w:t xml:space="preserve"> </w:t>
              </w:r>
            </w:ins>
            <w:ins w:id="261" w:author="Kostelecká Miluše" w:date="2024-07-31T13:07:00Z">
              <w:r w:rsidR="00F53A64" w:rsidRPr="00F53A64">
                <w:t xml:space="preserve">Dle </w:t>
              </w:r>
              <w:r w:rsidR="00F53A64" w:rsidRPr="00E63CD3">
                <w:t>položky č. 3 přílohy č. 4 této smlouvy.</w:t>
              </w:r>
            </w:ins>
          </w:p>
        </w:tc>
      </w:tr>
      <w:tr w:rsidR="000D4AA0" w14:paraId="2F86880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AECB917" w14:textId="77777777" w:rsidR="000D4AA0" w:rsidRPr="00F53A64" w:rsidRDefault="00334BC6">
            <w:pPr>
              <w:widowControl w:val="0"/>
            </w:pPr>
            <w:r w:rsidRPr="00F53A64"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5A41D" w14:textId="77777777" w:rsidR="000D4AA0" w:rsidRPr="00F53A64" w:rsidRDefault="00334BC6">
            <w:pPr>
              <w:widowControl w:val="0"/>
            </w:pPr>
            <w:r w:rsidRPr="00E63CD3">
              <w:t xml:space="preserve">Požadavek na změnu včetně detailní specifikace, pracnosti v člověkohodinách a harmonogramu, registrovaný v aplikaci ServiceDesk </w:t>
            </w:r>
            <w:r w:rsidRPr="00F53A64">
              <w:t>a schválený dle ustanovení Smlouvy.</w:t>
            </w:r>
          </w:p>
          <w:p w14:paraId="1FF5B0A6" w14:textId="77777777" w:rsidR="000D4AA0" w:rsidRPr="00F53A64" w:rsidRDefault="00334BC6">
            <w:pPr>
              <w:widowControl w:val="0"/>
            </w:pPr>
            <w:r w:rsidRPr="00F53A64">
              <w:t>Odsouhlasený Akceptační protokol, postup dle ustanovení Smlouvy.</w:t>
            </w:r>
          </w:p>
        </w:tc>
      </w:tr>
    </w:tbl>
    <w:p w14:paraId="571E39F5" w14:textId="77777777" w:rsidR="000D4AA0" w:rsidRDefault="000D4AA0"/>
    <w:p w14:paraId="3DA240AC" w14:textId="77777777" w:rsidR="000D4AA0" w:rsidRDefault="00334BC6">
      <w:r>
        <w:br w:type="page"/>
      </w:r>
    </w:p>
    <w:p w14:paraId="1497EA11" w14:textId="77777777" w:rsidR="000D4AA0" w:rsidRDefault="00334BC6" w:rsidP="008F44D2">
      <w:pPr>
        <w:pStyle w:val="Nadpis4"/>
        <w:ind w:left="1276" w:hanging="916"/>
      </w:pPr>
      <w:bookmarkStart w:id="262" w:name="_Toc158975027"/>
      <w:r>
        <w:t>Distribuce nových verzí aplikace</w:t>
      </w:r>
      <w:bookmarkEnd w:id="262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1E5FBAD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2FB5104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460B8FA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8F2F94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21356D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6FDC925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493F46E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15013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3924D6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BE6FB14" w14:textId="4378A301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B289F" w14:textId="06124345" w:rsidR="000D4AA0" w:rsidRDefault="000D4AA0">
            <w:pPr>
              <w:widowControl w:val="0"/>
            </w:pPr>
          </w:p>
        </w:tc>
      </w:tr>
      <w:tr w:rsidR="000D4AA0" w14:paraId="00A2382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B13D7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90DE04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FIM_03_09</w:t>
            </w:r>
          </w:p>
        </w:tc>
      </w:tr>
      <w:tr w:rsidR="000D4AA0" w14:paraId="1702DA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516EB5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111296" w14:textId="77777777" w:rsidR="000D4AA0" w:rsidRDefault="00334BC6">
            <w:pPr>
              <w:widowControl w:val="0"/>
              <w:rPr>
                <w:b/>
              </w:rPr>
            </w:pPr>
            <w:r>
              <w:t>Distribuce nových verzí aplikace</w:t>
            </w:r>
          </w:p>
        </w:tc>
      </w:tr>
      <w:tr w:rsidR="000D4AA0" w14:paraId="2D4441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396DA5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43CAF0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2E223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3FA297D" w14:textId="23CE1847" w:rsidR="000D4AA0" w:rsidRDefault="00334BC6">
            <w:pPr>
              <w:widowControl w:val="0"/>
            </w:pPr>
            <w:r>
              <w:t xml:space="preserve">Požadavky na nasazení nových verzí aplikace předává </w:t>
            </w:r>
            <w:proofErr w:type="spellStart"/>
            <w:ins w:id="263" w:author="Kostelecká Miluše" w:date="2024-07-31T13:21:00Z">
              <w:r w:rsidR="00BB4691">
                <w:t>Poskytovatele</w:t>
              </w:r>
            </w:ins>
            <w:del w:id="264" w:author="Kostelecká Miluše" w:date="2024-07-31T13:21:00Z">
              <w:r w:rsidDel="00BB4691">
                <w:delText xml:space="preserve">Dodavatel </w:delText>
              </w:r>
            </w:del>
            <w:r>
              <w:t>formou</w:t>
            </w:r>
            <w:proofErr w:type="spellEnd"/>
            <w:r>
              <w:t xml:space="preserve"> Požadavku na změnu, registrovaného v aplikaci ServiceDesk </w:t>
            </w:r>
            <w:ins w:id="265" w:author="Kostelecká Miluše" w:date="2024-07-31T13:21:00Z">
              <w:r w:rsidR="00BB4691">
                <w:t>Poskytovatele</w:t>
              </w:r>
            </w:ins>
            <w:del w:id="266" w:author="Kostelecká Miluše" w:date="2024-07-31T13:21:00Z">
              <w:r w:rsidDel="00BB4691">
                <w:delText>Objednatele</w:delText>
              </w:r>
            </w:del>
            <w:r>
              <w:t>.</w:t>
            </w:r>
          </w:p>
          <w:p w14:paraId="3F1672E8" w14:textId="0D3D441B" w:rsidR="000D4AA0" w:rsidRDefault="00BB4691">
            <w:pPr>
              <w:widowControl w:val="0"/>
            </w:pPr>
            <w:ins w:id="267" w:author="Kostelecká Miluše" w:date="2024-07-31T13:21:00Z">
              <w:r>
                <w:t>Poskytovatele</w:t>
              </w:r>
            </w:ins>
            <w:del w:id="268" w:author="Kostelecká Miluše" w:date="2024-07-31T13:21:00Z">
              <w:r w:rsidR="00334BC6" w:rsidDel="00BB4691">
                <w:delText>Dodavatel</w:delText>
              </w:r>
            </w:del>
            <w:r w:rsidR="00334BC6">
              <w:t xml:space="preserve"> následně za součinnosti Objednavatele stanoví podmínky realizace Požadavku na změnu (časovou náročnost, harmonogram, časové a aplikační závislosti atd.) a po vzájemné shodě a odsouhlasení </w:t>
            </w:r>
            <w:ins w:id="269" w:author="Kostelecká Miluše" w:date="2024-07-31T13:21:00Z">
              <w:r>
                <w:t>Poskytovatele</w:t>
              </w:r>
            </w:ins>
            <w:del w:id="270" w:author="Kostelecká Miluše" w:date="2024-07-31T13:21:00Z">
              <w:r w:rsidR="00334BC6" w:rsidDel="00BB4691">
                <w:delText>Dodavatel</w:delText>
              </w:r>
            </w:del>
            <w:r w:rsidR="00334BC6">
              <w:t xml:space="preserve"> realizuje nasazení nových verzí aplikace.</w:t>
            </w:r>
          </w:p>
          <w:p w14:paraId="5B430798" w14:textId="77777777" w:rsidR="000D4AA0" w:rsidRDefault="00334BC6">
            <w:pPr>
              <w:widowControl w:val="0"/>
            </w:pPr>
            <w:r>
              <w:t>Součástí nasazení nových verzí musí být minimálně:</w:t>
            </w:r>
          </w:p>
          <w:p w14:paraId="35873FD7" w14:textId="5C2B3A4A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Informace od </w:t>
            </w:r>
            <w:ins w:id="271" w:author="Kostelecká Miluše" w:date="2024-07-31T13:21:00Z">
              <w:r w:rsidR="00BB4691">
                <w:t>Poskytovatele</w:t>
              </w:r>
            </w:ins>
            <w:del w:id="272" w:author="Kostelecká Miluše" w:date="2024-07-31T13:21:00Z">
              <w:r w:rsidDel="00BB4691">
                <w:delText>Dodavatele</w:delText>
              </w:r>
            </w:del>
            <w:r>
              <w:t xml:space="preserve"> o připravené instalaci nové verze včetně rozsahu aktualizace;</w:t>
            </w:r>
          </w:p>
          <w:p w14:paraId="20A8EAFB" w14:textId="6721E940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Zaslání od </w:t>
            </w:r>
            <w:ins w:id="273" w:author="Kostelecká Miluše" w:date="2024-07-31T13:21:00Z">
              <w:r w:rsidR="00BB4691">
                <w:t>Poskytovatele</w:t>
              </w:r>
            </w:ins>
            <w:del w:id="274" w:author="Kostelecká Miluše" w:date="2024-07-31T13:21:00Z">
              <w:r w:rsidDel="00BB4691">
                <w:delText>Dodavatele</w:delText>
              </w:r>
            </w:del>
            <w:r>
              <w:t xml:space="preserve"> aktualizovaných uživatelských a administrátorských příruček k jejímu schválení;</w:t>
            </w:r>
          </w:p>
          <w:p w14:paraId="0B4B6ACA" w14:textId="6358274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Příprava komponent IS INFRA</w:t>
            </w:r>
            <w:r>
              <w:noBreakHyphen/>
              <w:t xml:space="preserve">FIM, určených k distribuci a jejich doručení od </w:t>
            </w:r>
            <w:ins w:id="275" w:author="Kostelecká Miluše" w:date="2024-07-31T13:21:00Z">
              <w:r w:rsidR="00BB4691">
                <w:t>Poskytovatele</w:t>
              </w:r>
            </w:ins>
            <w:del w:id="276" w:author="Kostelecká Miluše" w:date="2024-07-31T13:21:00Z">
              <w:r w:rsidDel="00BB4691">
                <w:delText>Dodavatele</w:delText>
              </w:r>
            </w:del>
            <w:r>
              <w:t xml:space="preserve"> k Objednateli prostřednictvím dohodnutých technických prostředků (e-mail, datové nosiče atd.);</w:t>
            </w:r>
          </w:p>
          <w:p w14:paraId="674C856C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Standardní aktivity podpory provozu aplikace, tedy zejména identifikace dopadů do všech stávajících funkcionalit systému včetně případné úpravy aplikace tak, aby byla zachována její funkčnost, testování atd.;</w:t>
            </w:r>
          </w:p>
          <w:p w14:paraId="7DA7695B" w14:textId="1D80C6D6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Pracovník </w:t>
            </w:r>
            <w:ins w:id="277" w:author="Kostelecká Miluše" w:date="2024-07-31T13:21:00Z">
              <w:r w:rsidR="00BB4691">
                <w:t>Poskytovatele</w:t>
              </w:r>
            </w:ins>
            <w:del w:id="278" w:author="Kostelecká Miluše" w:date="2024-07-31T13:21:00Z">
              <w:r w:rsidDel="00BB4691">
                <w:delText>Dodavatele</w:delText>
              </w:r>
            </w:del>
            <w:r>
              <w:t xml:space="preserve"> provádí instalaci programového vybavení na určené technické prostředky a příslušný typ prostředí (testovací, vývojové, provozní);</w:t>
            </w:r>
          </w:p>
          <w:p w14:paraId="1A81C232" w14:textId="4C301AA2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Pracovník </w:t>
            </w:r>
            <w:ins w:id="279" w:author="Kostelecká Miluše" w:date="2024-07-31T13:21:00Z">
              <w:r w:rsidR="00BB4691">
                <w:t>Poskytovatele</w:t>
              </w:r>
            </w:ins>
            <w:del w:id="280" w:author="Kostelecká Miluše" w:date="2024-07-31T13:21:00Z">
              <w:r w:rsidDel="00BB4691">
                <w:delText>Dodavatele</w:delText>
              </w:r>
            </w:del>
            <w:r>
              <w:t xml:space="preserve"> provádí nahrání schválených příruček a postupů, které musí být Objednavatelem schváleny a musí být aktualizovány před instalací aktualizované verze IS INFRA</w:t>
            </w:r>
            <w:r>
              <w:noBreakHyphen/>
              <w:t>FIM, prostředí nebo komunikačního rozhraní;</w:t>
            </w:r>
          </w:p>
          <w:p w14:paraId="7F03AEA2" w14:textId="1B02ACDF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Informace od </w:t>
            </w:r>
            <w:ins w:id="281" w:author="Kostelecká Miluše" w:date="2024-07-31T13:21:00Z">
              <w:r w:rsidR="00BB4691">
                <w:t>Poskytovatele</w:t>
              </w:r>
            </w:ins>
            <w:del w:id="282" w:author="Kostelecká Miluše" w:date="2024-07-31T13:21:00Z">
              <w:r w:rsidDel="00BB4691">
                <w:delText>Dodavatele</w:delText>
              </w:r>
            </w:del>
            <w:r>
              <w:t xml:space="preserve"> o ukončení instalace nové verze;</w:t>
            </w:r>
          </w:p>
          <w:p w14:paraId="4B4F7F14" w14:textId="311E29C9" w:rsidR="000D4AA0" w:rsidRDefault="00BB4691">
            <w:pPr>
              <w:widowControl w:val="0"/>
            </w:pPr>
            <w:ins w:id="283" w:author="Kostelecká Miluše" w:date="2024-07-31T13:22:00Z">
              <w:r>
                <w:t>Poskytovatel</w:t>
              </w:r>
            </w:ins>
            <w:del w:id="284" w:author="Kostelecká Miluše" w:date="2024-07-31T13:22:00Z">
              <w:r w:rsidR="00334BC6" w:rsidDel="00BB4691">
                <w:delText>Dodavatel</w:delText>
              </w:r>
            </w:del>
            <w:r w:rsidR="00334BC6">
              <w:t xml:space="preserve"> realizuje zvýšený dohled po změnách v rámci distribuce a instalace nových verzí.</w:t>
            </w:r>
          </w:p>
        </w:tc>
      </w:tr>
      <w:tr w:rsidR="000D4AA0" w14:paraId="5890E62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B75FDA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DD7E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9D9607F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57C02E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48746899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6063DBB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55D09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110F1" w14:textId="421FBFBC" w:rsidR="000D4AA0" w:rsidRDefault="00334BC6">
            <w:pPr>
              <w:widowControl w:val="0"/>
            </w:pPr>
            <w:r>
              <w:t xml:space="preserve">ServiceDesk </w:t>
            </w:r>
            <w:ins w:id="285" w:author="Kostelecká Miluše" w:date="2024-07-31T13:22:00Z">
              <w:r w:rsidR="00BB4691">
                <w:t>Poskytovatele</w:t>
              </w:r>
            </w:ins>
            <w:del w:id="286" w:author="Kostelecká Miluše" w:date="2024-07-31T13:22:00Z">
              <w:r w:rsidR="00C641E8" w:rsidDel="00BB4691">
                <w:delText>Dodavatele</w:delText>
              </w:r>
            </w:del>
          </w:p>
        </w:tc>
      </w:tr>
      <w:tr w:rsidR="000D4AA0" w14:paraId="311B278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1F015F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8706C3" w14:textId="161D7210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ins w:id="287" w:author="Kostelecká Miluše" w:date="2024-07-31T13:22:00Z">
              <w:r w:rsidR="00BB4691">
                <w:t>Poskytovatele</w:t>
              </w:r>
            </w:ins>
            <w:del w:id="288" w:author="Kostelecká Miluše" w:date="2024-07-31T13:22:00Z">
              <w:r w:rsidR="00C641E8" w:rsidDel="00BB4691">
                <w:delText>Dodavatele</w:delText>
              </w:r>
            </w:del>
          </w:p>
        </w:tc>
      </w:tr>
      <w:tr w:rsidR="000D4AA0" w14:paraId="6E61D03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9C7505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636C17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E2AF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4252B7" w14:textId="4904A6AC" w:rsidR="000D4AA0" w:rsidRDefault="00334BC6">
            <w:pPr>
              <w:widowControl w:val="0"/>
            </w:pPr>
            <w:r>
              <w:t>Paušální čtvrtletní platba</w:t>
            </w:r>
            <w:ins w:id="289" w:author="Kostelecká Miluše" w:date="2024-07-31T13:07:00Z">
              <w:r w:rsidR="00F53A64">
                <w:t xml:space="preserve"> dle položky č. 4 přílohy č. 4 této smlouvy.</w:t>
              </w:r>
            </w:ins>
          </w:p>
        </w:tc>
      </w:tr>
      <w:tr w:rsidR="000D4AA0" w14:paraId="11CCDC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4C63F6F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7C5F18" w14:textId="77777777" w:rsidR="000D4AA0" w:rsidRDefault="00334BC6">
            <w:pPr>
              <w:widowControl w:val="0"/>
            </w:pPr>
            <w:r>
              <w:t>Požadavek na změnu včetně detailní specifikace a harmonogramu, registrovaný v aplikaci ServiceDesk a schválený dle ustanovení Smlouvy.</w:t>
            </w:r>
          </w:p>
          <w:p w14:paraId="3258C00F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7B459737" w14:textId="4821F1AE" w:rsidR="000D4AA0" w:rsidRDefault="000D4AA0" w:rsidP="008F44D2"/>
    <w:sectPr w:rsidR="000D4AA0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D6F93" w14:textId="77777777" w:rsidR="00654596" w:rsidRDefault="00654596">
      <w:r>
        <w:separator/>
      </w:r>
    </w:p>
  </w:endnote>
  <w:endnote w:type="continuationSeparator" w:id="0">
    <w:p w14:paraId="5237214D" w14:textId="77777777" w:rsidR="00654596" w:rsidRDefault="0065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95E2" w14:textId="77777777" w:rsidR="00654596" w:rsidRDefault="00654596">
    <w:pPr>
      <w:pStyle w:val="Zkladntext"/>
    </w:pPr>
    <w:r>
      <w:t>Krajská správa a údržba silnic Vysočiny, příspěvková organizace, IČO 00090450, DIČ CZ00090450</w:t>
    </w:r>
  </w:p>
  <w:p w14:paraId="3D35DCD6" w14:textId="77777777" w:rsidR="00654596" w:rsidRDefault="00654596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21A4" w14:textId="0842CE1E" w:rsidR="00654596" w:rsidRDefault="00654596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 w:rsidR="00276CA7">
      <w:rPr>
        <w:noProof/>
      </w:rP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276CA7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6B7EF" w14:textId="77777777" w:rsidR="00654596" w:rsidRDefault="00654596">
      <w:r>
        <w:separator/>
      </w:r>
    </w:p>
  </w:footnote>
  <w:footnote w:type="continuationSeparator" w:id="0">
    <w:p w14:paraId="01D4B62B" w14:textId="77777777" w:rsidR="00654596" w:rsidRDefault="00654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2516A" w14:textId="77777777" w:rsidR="00654596" w:rsidRDefault="00654596">
    <w:pPr>
      <w:pStyle w:val="Zhlav"/>
    </w:pPr>
    <w:r>
      <w:fldChar w:fldCharType="begin"/>
    </w:r>
    <w:r>
      <w:instrText>TITLE</w:instrText>
    </w:r>
    <w:r>
      <w:fldChar w:fldCharType="separate"/>
    </w:r>
    <w:r>
      <w:t>SLA</w:t>
    </w:r>
    <w:r>
      <w:fldChar w:fldCharType="end"/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A72B7"/>
    <w:multiLevelType w:val="hybridMultilevel"/>
    <w:tmpl w:val="5C8A82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02B60"/>
    <w:multiLevelType w:val="multilevel"/>
    <w:tmpl w:val="68FC06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DF69F5"/>
    <w:multiLevelType w:val="multilevel"/>
    <w:tmpl w:val="4C5E1F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05476"/>
    <w:multiLevelType w:val="multilevel"/>
    <w:tmpl w:val="6ADC0434"/>
    <w:lvl w:ilvl="0">
      <w:start w:val="1"/>
      <w:numFmt w:val="decimal"/>
      <w:pStyle w:val="Nadpis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DC6264"/>
    <w:multiLevelType w:val="multilevel"/>
    <w:tmpl w:val="DA6024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4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7B6EF6"/>
    <w:multiLevelType w:val="multilevel"/>
    <w:tmpl w:val="29341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875A5E"/>
    <w:multiLevelType w:val="multilevel"/>
    <w:tmpl w:val="00E00E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ED180B"/>
    <w:multiLevelType w:val="multilevel"/>
    <w:tmpl w:val="0E2AB6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19304809">
    <w:abstractNumId w:val="5"/>
  </w:num>
  <w:num w:numId="2" w16cid:durableId="1053892427">
    <w:abstractNumId w:val="1"/>
  </w:num>
  <w:num w:numId="3" w16cid:durableId="1919167718">
    <w:abstractNumId w:val="7"/>
  </w:num>
  <w:num w:numId="4" w16cid:durableId="767506487">
    <w:abstractNumId w:val="2"/>
  </w:num>
  <w:num w:numId="5" w16cid:durableId="488449449">
    <w:abstractNumId w:val="6"/>
  </w:num>
  <w:num w:numId="6" w16cid:durableId="2038309834">
    <w:abstractNumId w:val="3"/>
  </w:num>
  <w:num w:numId="7" w16cid:durableId="1884518395">
    <w:abstractNumId w:val="4"/>
  </w:num>
  <w:num w:numId="8" w16cid:durableId="1350451295">
    <w:abstractNumId w:val="4"/>
  </w:num>
  <w:num w:numId="9" w16cid:durableId="150602349">
    <w:abstractNumId w:val="4"/>
  </w:num>
  <w:num w:numId="10" w16cid:durableId="1914661042">
    <w:abstractNumId w:val="4"/>
  </w:num>
  <w:num w:numId="11" w16cid:durableId="3712755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A0"/>
    <w:rsid w:val="000070F4"/>
    <w:rsid w:val="00007BF9"/>
    <w:rsid w:val="0001546B"/>
    <w:rsid w:val="000160CB"/>
    <w:rsid w:val="000D2B54"/>
    <w:rsid w:val="000D4AA0"/>
    <w:rsid w:val="00123F33"/>
    <w:rsid w:val="001C42A1"/>
    <w:rsid w:val="00200126"/>
    <w:rsid w:val="002266CE"/>
    <w:rsid w:val="00255853"/>
    <w:rsid w:val="0027509F"/>
    <w:rsid w:val="0027686E"/>
    <w:rsid w:val="00276CA7"/>
    <w:rsid w:val="002776BA"/>
    <w:rsid w:val="00283623"/>
    <w:rsid w:val="002B2A26"/>
    <w:rsid w:val="002C29D2"/>
    <w:rsid w:val="00334BC6"/>
    <w:rsid w:val="00342256"/>
    <w:rsid w:val="003904DB"/>
    <w:rsid w:val="003C628F"/>
    <w:rsid w:val="003F0D58"/>
    <w:rsid w:val="00410764"/>
    <w:rsid w:val="00427858"/>
    <w:rsid w:val="004378B3"/>
    <w:rsid w:val="004712F3"/>
    <w:rsid w:val="004B1376"/>
    <w:rsid w:val="004F29C6"/>
    <w:rsid w:val="005A425D"/>
    <w:rsid w:val="005B70E8"/>
    <w:rsid w:val="00600896"/>
    <w:rsid w:val="0064674D"/>
    <w:rsid w:val="00654596"/>
    <w:rsid w:val="00654C3A"/>
    <w:rsid w:val="006673AA"/>
    <w:rsid w:val="006B1123"/>
    <w:rsid w:val="006C699C"/>
    <w:rsid w:val="006E20F0"/>
    <w:rsid w:val="00710555"/>
    <w:rsid w:val="00725588"/>
    <w:rsid w:val="007C00B7"/>
    <w:rsid w:val="00811723"/>
    <w:rsid w:val="00840F5B"/>
    <w:rsid w:val="00870D46"/>
    <w:rsid w:val="00874E97"/>
    <w:rsid w:val="00886D5F"/>
    <w:rsid w:val="008933AA"/>
    <w:rsid w:val="008A6E32"/>
    <w:rsid w:val="008D296C"/>
    <w:rsid w:val="008F44D2"/>
    <w:rsid w:val="00914A6E"/>
    <w:rsid w:val="009B3C46"/>
    <w:rsid w:val="009D00C1"/>
    <w:rsid w:val="00A011C5"/>
    <w:rsid w:val="00A63EA9"/>
    <w:rsid w:val="00A6795B"/>
    <w:rsid w:val="00AA7EFD"/>
    <w:rsid w:val="00AE7DAD"/>
    <w:rsid w:val="00B24FCA"/>
    <w:rsid w:val="00B62EFF"/>
    <w:rsid w:val="00B909A3"/>
    <w:rsid w:val="00BB4691"/>
    <w:rsid w:val="00C641E8"/>
    <w:rsid w:val="00C7603D"/>
    <w:rsid w:val="00CB0220"/>
    <w:rsid w:val="00CF20B1"/>
    <w:rsid w:val="00D32874"/>
    <w:rsid w:val="00D66E1C"/>
    <w:rsid w:val="00D83EBB"/>
    <w:rsid w:val="00E526F4"/>
    <w:rsid w:val="00E63CD3"/>
    <w:rsid w:val="00E83829"/>
    <w:rsid w:val="00EB4791"/>
    <w:rsid w:val="00ED0301"/>
    <w:rsid w:val="00F00914"/>
    <w:rsid w:val="00F53A64"/>
    <w:rsid w:val="00F66447"/>
    <w:rsid w:val="00F666C9"/>
    <w:rsid w:val="00FA1C9D"/>
    <w:rsid w:val="00FA7BF0"/>
    <w:rsid w:val="00FB51E7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1959"/>
  <w15:docId w15:val="{040CCE0A-DAB1-4E76-AF57-7A323AB7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spacing w:before="200"/>
      <w:outlineLvl w:val="1"/>
    </w:pPr>
    <w:rPr>
      <w:b/>
      <w:sz w:val="44"/>
      <w:szCs w:val="32"/>
    </w:rPr>
  </w:style>
  <w:style w:type="paragraph" w:styleId="Nadpis3">
    <w:name w:val="heading 3"/>
    <w:basedOn w:val="Heading"/>
    <w:next w:val="Zkladntext"/>
    <w:uiPriority w:val="9"/>
    <w:unhideWhenUsed/>
    <w:qFormat/>
    <w:rsid w:val="00811723"/>
    <w:pPr>
      <w:numPr>
        <w:numId w:val="6"/>
      </w:numPr>
      <w:spacing w:before="140"/>
      <w:ind w:left="567" w:hanging="567"/>
      <w:outlineLvl w:val="2"/>
    </w:pPr>
    <w:rPr>
      <w:b/>
      <w:sz w:val="40"/>
    </w:rPr>
  </w:style>
  <w:style w:type="paragraph" w:styleId="Nadpis4">
    <w:name w:val="heading 4"/>
    <w:basedOn w:val="Heading"/>
    <w:next w:val="Zkladntext"/>
    <w:uiPriority w:val="9"/>
    <w:unhideWhenUsed/>
    <w:qFormat/>
    <w:rsid w:val="00874E97"/>
    <w:pPr>
      <w:numPr>
        <w:ilvl w:val="1"/>
        <w:numId w:val="7"/>
      </w:numPr>
      <w:spacing w:before="120"/>
      <w:outlineLvl w:val="3"/>
    </w:pPr>
    <w:rPr>
      <w:b/>
      <w:bCs/>
      <w:iCs/>
      <w:sz w:val="36"/>
      <w:szCs w:val="27"/>
    </w:rPr>
  </w:style>
  <w:style w:type="paragraph" w:styleId="Nadpis5">
    <w:name w:val="heading 5"/>
    <w:basedOn w:val="Heading"/>
    <w:next w:val="Zkladntext"/>
    <w:uiPriority w:val="9"/>
    <w:semiHidden/>
    <w:unhideWhenUsed/>
    <w:qFormat/>
    <w:pPr>
      <w:spacing w:before="120" w:after="60"/>
      <w:outlineLvl w:val="4"/>
    </w:pPr>
    <w:rPr>
      <w:b/>
      <w:sz w:val="32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  <w:qFormat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pPr>
      <w:tabs>
        <w:tab w:val="right" w:leader="dot" w:pos="9638"/>
      </w:tabs>
      <w:ind w:left="283"/>
    </w:pPr>
  </w:style>
  <w:style w:type="paragraph" w:styleId="Obsah3">
    <w:name w:val="toc 3"/>
    <w:basedOn w:val="Index"/>
    <w:uiPriority w:val="39"/>
    <w:pPr>
      <w:tabs>
        <w:tab w:val="right" w:leader="dot" w:pos="9638"/>
      </w:tabs>
      <w:ind w:left="566"/>
    </w:pPr>
  </w:style>
  <w:style w:type="paragraph" w:styleId="Obsah4">
    <w:name w:val="toc 4"/>
    <w:basedOn w:val="Index"/>
    <w:uiPriority w:val="39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ln"/>
    <w:qFormat/>
  </w:style>
  <w:style w:type="character" w:styleId="Odkaznakoment">
    <w:name w:val="annotation reference"/>
    <w:basedOn w:val="Standardnpsmoodstavce"/>
    <w:uiPriority w:val="99"/>
    <w:semiHidden/>
    <w:unhideWhenUsed/>
    <w:rsid w:val="00870D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0D46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0D4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0D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0D46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D4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0D46"/>
    <w:rPr>
      <w:rFonts w:ascii="Segoe UI" w:hAnsi="Segoe UI" w:cs="Mangal"/>
      <w:sz w:val="18"/>
      <w:szCs w:val="16"/>
    </w:rPr>
  </w:style>
  <w:style w:type="paragraph" w:customStyle="1" w:styleId="Default">
    <w:name w:val="Default"/>
    <w:rsid w:val="0001546B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paragraph" w:styleId="Revize">
    <w:name w:val="Revision"/>
    <w:hidden/>
    <w:uiPriority w:val="99"/>
    <w:semiHidden/>
    <w:rsid w:val="003C628F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16</Pages>
  <Words>3141</Words>
  <Characters>18536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SLA</vt:lpstr>
    </vt:vector>
  </TitlesOfParts>
  <Company/>
  <LinksUpToDate>false</LinksUpToDate>
  <CharactersWithSpaces>21634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</dc:title>
  <dc:subject/>
  <dc:creator>Stanislav Hušek</dc:creator>
  <dc:description/>
  <cp:lastModifiedBy>Romana Zemanová</cp:lastModifiedBy>
  <cp:revision>229</cp:revision>
  <dcterms:created xsi:type="dcterms:W3CDTF">2023-02-22T16:20:00Z</dcterms:created>
  <dcterms:modified xsi:type="dcterms:W3CDTF">2024-07-31T13:58:00Z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">
    <vt:lpwstr>INFRA‑FIM</vt:lpwstr>
  </property>
  <property fmtid="{D5CDD505-2E9C-101B-9397-08002B2CF9AE}" pid="3" name="Ovner">
    <vt:lpwstr>KSUSV</vt:lpwstr>
  </property>
  <property fmtid="{D5CDD505-2E9C-101B-9397-08002B2CF9AE}" pid="4" name="Priloha">
    <vt:r8>5</vt:r8>
  </property>
  <property fmtid="{D5CDD505-2E9C-101B-9397-08002B2CF9AE}" pid="5" name="Version">
    <vt:lpwstr>0.9</vt:lpwstr>
  </property>
</Properties>
</file>